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D1D" w:rsidRPr="00DB5D1D" w:rsidRDefault="00DB5D1D" w:rsidP="00DB5D1D">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bookmarkEnd w:id="0"/>
      <w:r w:rsidRPr="00DB5D1D">
        <w:rPr>
          <w:rFonts w:ascii="Times New Roman" w:eastAsia="Times New Roman" w:hAnsi="Times New Roman" w:cs="Times New Roman"/>
          <w:b/>
          <w:bCs/>
          <w:color w:val="1E2120"/>
          <w:sz w:val="28"/>
          <w:szCs w:val="39"/>
          <w:lang w:eastAsia="ru-RU"/>
        </w:rPr>
        <w:t>Должностная инструкция</w:t>
      </w:r>
      <w:r w:rsidRPr="00DB5D1D">
        <w:rPr>
          <w:rFonts w:ascii="Times New Roman" w:eastAsia="Times New Roman" w:hAnsi="Times New Roman" w:cs="Times New Roman"/>
          <w:b/>
          <w:bCs/>
          <w:color w:val="1E2120"/>
          <w:sz w:val="28"/>
          <w:szCs w:val="39"/>
          <w:lang w:eastAsia="ru-RU"/>
        </w:rPr>
        <w:br/>
        <w:t>учителя основ безопасности жизнедеятельности (ОБЖ)</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w:t>
      </w:r>
    </w:p>
    <w:p w:rsidR="00DB5D1D" w:rsidRPr="00DB5D1D" w:rsidRDefault="00DB5D1D" w:rsidP="00DB5D1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B5D1D">
        <w:rPr>
          <w:rFonts w:ascii="Times New Roman" w:eastAsia="Times New Roman" w:hAnsi="Times New Roman" w:cs="Times New Roman"/>
          <w:b/>
          <w:bCs/>
          <w:color w:val="1E2120"/>
          <w:sz w:val="30"/>
          <w:szCs w:val="30"/>
          <w:lang w:eastAsia="ru-RU"/>
        </w:rPr>
        <w:t>1. Общие положения</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1.1. Настоящая </w:t>
      </w:r>
      <w:r w:rsidRPr="00DB5D1D">
        <w:rPr>
          <w:rFonts w:ascii="inherit" w:eastAsia="Times New Roman" w:hAnsi="inherit" w:cs="Times New Roman"/>
          <w:b/>
          <w:bCs/>
          <w:color w:val="1E2120"/>
          <w:sz w:val="27"/>
          <w:szCs w:val="27"/>
          <w:bdr w:val="none" w:sz="0" w:space="0" w:color="auto" w:frame="1"/>
          <w:lang w:eastAsia="ru-RU"/>
        </w:rPr>
        <w:t>должностная инструкция учителя ОБЖ</w:t>
      </w:r>
      <w:r w:rsidRPr="00DB5D1D">
        <w:rPr>
          <w:rFonts w:ascii="Times New Roman" w:eastAsia="Times New Roman" w:hAnsi="Times New Roman" w:cs="Times New Roman"/>
          <w:color w:val="1E2120"/>
          <w:sz w:val="27"/>
          <w:szCs w:val="27"/>
          <w:lang w:eastAsia="ru-RU"/>
        </w:rPr>
        <w:t> в школе разработана на основе </w:t>
      </w:r>
      <w:r w:rsidRPr="00DB5D1D">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DB5D1D">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основного и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DB5D1D">
        <w:rPr>
          <w:rFonts w:ascii="Times New Roman" w:eastAsia="Times New Roman" w:hAnsi="Times New Roman" w:cs="Times New Roman"/>
          <w:color w:val="1E2120"/>
          <w:sz w:val="27"/>
          <w:szCs w:val="27"/>
          <w:lang w:eastAsia="ru-RU"/>
        </w:rPr>
        <w:t>Минпросвещения</w:t>
      </w:r>
      <w:proofErr w:type="spellEnd"/>
      <w:r w:rsidRPr="00DB5D1D">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DB5D1D">
        <w:rPr>
          <w:rFonts w:ascii="Times New Roman" w:eastAsia="Times New Roman" w:hAnsi="Times New Roman" w:cs="Times New Roman"/>
          <w:color w:val="1E2120"/>
          <w:sz w:val="27"/>
          <w:szCs w:val="27"/>
          <w:lang w:eastAsia="ru-RU"/>
        </w:rPr>
        <w:t>Минобрнауки</w:t>
      </w:r>
      <w:proofErr w:type="spellEnd"/>
      <w:r w:rsidRPr="00DB5D1D">
        <w:rPr>
          <w:rFonts w:ascii="Times New Roman" w:eastAsia="Times New Roman" w:hAnsi="Times New Roman" w:cs="Times New Roman"/>
          <w:color w:val="1E2120"/>
          <w:sz w:val="27"/>
          <w:szCs w:val="27"/>
          <w:lang w:eastAsia="ru-RU"/>
        </w:rPr>
        <w:t xml:space="preserve">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DB5D1D">
        <w:rPr>
          <w:rFonts w:ascii="Times New Roman" w:eastAsia="Times New Roman" w:hAnsi="Times New Roman" w:cs="Times New Roman"/>
          <w:color w:val="1E2120"/>
          <w:sz w:val="27"/>
          <w:szCs w:val="27"/>
          <w:lang w:eastAsia="ru-RU"/>
        </w:rPr>
        <w:br/>
        <w:t>1.2. Данная </w:t>
      </w:r>
      <w:r w:rsidRPr="00DB5D1D">
        <w:rPr>
          <w:rFonts w:ascii="inherit" w:eastAsia="Times New Roman" w:hAnsi="inherit" w:cs="Times New Roman"/>
          <w:i/>
          <w:iCs/>
          <w:color w:val="1E2120"/>
          <w:sz w:val="27"/>
          <w:szCs w:val="27"/>
          <w:bdr w:val="none" w:sz="0" w:space="0" w:color="auto" w:frame="1"/>
          <w:lang w:eastAsia="ru-RU"/>
        </w:rPr>
        <w:t xml:space="preserve">должностная инструкция учителя ОБЖ по </w:t>
      </w:r>
      <w:proofErr w:type="spellStart"/>
      <w:r w:rsidRPr="00DB5D1D">
        <w:rPr>
          <w:rFonts w:ascii="inherit" w:eastAsia="Times New Roman" w:hAnsi="inherit" w:cs="Times New Roman"/>
          <w:i/>
          <w:iCs/>
          <w:color w:val="1E2120"/>
          <w:sz w:val="27"/>
          <w:szCs w:val="27"/>
          <w:bdr w:val="none" w:sz="0" w:space="0" w:color="auto" w:frame="1"/>
          <w:lang w:eastAsia="ru-RU"/>
        </w:rPr>
        <w:t>профстандарту</w:t>
      </w:r>
      <w:proofErr w:type="spellEnd"/>
      <w:r w:rsidRPr="00DB5D1D">
        <w:rPr>
          <w:rFonts w:ascii="Times New Roman" w:eastAsia="Times New Roman" w:hAnsi="Times New Roman" w:cs="Times New Roman"/>
          <w:color w:val="1E2120"/>
          <w:sz w:val="27"/>
          <w:szCs w:val="27"/>
          <w:lang w:eastAsia="ru-RU"/>
        </w:rPr>
        <w:t> определяет перечень трудовых функций и обязанностей учителя основ безопасности жизнедеятельности в школе, а также его права, ответственность и взаимоотношения по должности в коллективе общеобразовательной организации.</w:t>
      </w:r>
      <w:r w:rsidRPr="00DB5D1D">
        <w:rPr>
          <w:rFonts w:ascii="Times New Roman" w:eastAsia="Times New Roman" w:hAnsi="Times New Roman" w:cs="Times New Roman"/>
          <w:color w:val="1E2120"/>
          <w:sz w:val="27"/>
          <w:szCs w:val="27"/>
          <w:lang w:eastAsia="ru-RU"/>
        </w:rPr>
        <w:br/>
        <w:t>1.3. Учитель ОБЖ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DB5D1D">
        <w:rPr>
          <w:rFonts w:ascii="Times New Roman" w:eastAsia="Times New Roman" w:hAnsi="Times New Roman" w:cs="Times New Roman"/>
          <w:color w:val="1E2120"/>
          <w:sz w:val="27"/>
          <w:szCs w:val="27"/>
          <w:lang w:eastAsia="ru-RU"/>
        </w:rPr>
        <w:br/>
        <w:t>1.4. Учитель основ безопасности жизнедеятельности относится к категории специалистов, непосредственно подчиняется заместителю директора по учебно-воспитательной работе.</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1.5. </w:t>
      </w:r>
      <w:ins w:id="1" w:author="Unknown">
        <w:r w:rsidRPr="00DB5D1D">
          <w:rPr>
            <w:rFonts w:ascii="Times New Roman" w:eastAsia="Times New Roman" w:hAnsi="Times New Roman" w:cs="Times New Roman"/>
            <w:color w:val="1E2120"/>
            <w:sz w:val="27"/>
            <w:szCs w:val="27"/>
            <w:u w:val="single"/>
            <w:bdr w:val="none" w:sz="0" w:space="0" w:color="auto" w:frame="1"/>
            <w:lang w:eastAsia="ru-RU"/>
          </w:rPr>
          <w:t>На должность учителя ОБЖ принимается лицо:</w:t>
        </w:r>
      </w:ins>
    </w:p>
    <w:p w:rsidR="00DB5D1D" w:rsidRPr="00DB5D1D"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«Основы безопасности жизнедеятельности»,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DB5D1D" w:rsidRPr="00DB5D1D"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без предъявления требований к стажу работы;</w:t>
      </w:r>
    </w:p>
    <w:p w:rsidR="00DB5D1D" w:rsidRPr="00DB5D1D"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DB5D1D" w:rsidRPr="00DB5D1D" w:rsidRDefault="00DB5D1D" w:rsidP="00DB5D1D">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DB5D1D" w:rsidRPr="00DB5D1D"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1.6. В своей деятельности учитель ОБЖ руководствуется должностной инструкцией, составленной в соответствии с </w:t>
      </w:r>
      <w:proofErr w:type="spellStart"/>
      <w:r w:rsidRPr="00DB5D1D">
        <w:rPr>
          <w:rFonts w:ascii="Times New Roman" w:eastAsia="Times New Roman" w:hAnsi="Times New Roman" w:cs="Times New Roman"/>
          <w:color w:val="1E2120"/>
          <w:sz w:val="27"/>
          <w:szCs w:val="27"/>
          <w:lang w:eastAsia="ru-RU"/>
        </w:rPr>
        <w:t>профстандартом</w:t>
      </w:r>
      <w:proofErr w:type="spellEnd"/>
      <w:r w:rsidRPr="00DB5D1D">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Российской Федерации;</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требованиями ФГОС начального, основного и среднего общего образования, рекомендациями по их применению в школе;</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DB5D1D">
          <w:rPr>
            <w:rFonts w:ascii="Arial" w:eastAsia="Times New Roman" w:hAnsi="Arial" w:cs="Arial"/>
            <w:color w:val="047EB6"/>
            <w:sz w:val="27"/>
            <w:szCs w:val="27"/>
            <w:u w:val="single"/>
            <w:bdr w:val="none" w:sz="0" w:space="0" w:color="auto" w:frame="1"/>
            <w:lang w:eastAsia="ru-RU"/>
          </w:rPr>
          <w:t>инструкцией по охране труда для учителя ОБЖ</w:t>
        </w:r>
      </w:hyperlink>
      <w:r w:rsidRPr="00DB5D1D">
        <w:rPr>
          <w:rFonts w:ascii="Times New Roman" w:eastAsia="Times New Roman" w:hAnsi="Times New Roman" w:cs="Times New Roman"/>
          <w:color w:val="1E2120"/>
          <w:sz w:val="27"/>
          <w:szCs w:val="27"/>
          <w:lang w:eastAsia="ru-RU"/>
        </w:rPr>
        <w:t>;</w:t>
      </w:r>
    </w:p>
    <w:p w:rsidR="00DB5D1D" w:rsidRPr="00DB5D1D" w:rsidRDefault="00DB5D1D" w:rsidP="00DB5D1D">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Конвенцией ООН о правах ребенка.</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1.7. </w:t>
      </w:r>
      <w:ins w:id="2" w:author="Unknown">
        <w:r w:rsidRPr="00DB5D1D">
          <w:rPr>
            <w:rFonts w:ascii="Times New Roman" w:eastAsia="Times New Roman" w:hAnsi="Times New Roman" w:cs="Times New Roman"/>
            <w:color w:val="1E2120"/>
            <w:sz w:val="27"/>
            <w:szCs w:val="27"/>
            <w:u w:val="single"/>
            <w:bdr w:val="none" w:sz="0" w:space="0" w:color="auto" w:frame="1"/>
            <w:lang w:eastAsia="ru-RU"/>
          </w:rPr>
          <w:t>Учитель ОБЖ должен знать:</w:t>
        </w:r>
      </w:ins>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w:t>
      </w:r>
      <w:r w:rsidRPr="00DB5D1D">
        <w:rPr>
          <w:rFonts w:ascii="Times New Roman" w:eastAsia="Times New Roman" w:hAnsi="Times New Roman" w:cs="Times New Roman"/>
          <w:color w:val="1E2120"/>
          <w:sz w:val="27"/>
          <w:szCs w:val="27"/>
          <w:lang w:eastAsia="ru-RU"/>
        </w:rPr>
        <w:lastRenderedPageBreak/>
        <w:t>Российской Федерации, нормативные документы по вопросам обучения и воспитания детей и молодежи, законодательство о правах ребенка;</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требования ФГОС начального, основного и среднего общего образования к преподаванию основ безопасности жизнедеятельности, рекомендации по внедрению Федерального государственного образовательного стандарта в общеобразовательной организации;</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преподаваемый предмет «Основы безопасности жизнедеятельности» в пределах требований Федеральных государственных образовательных стандартов и образовательных программ начального, основного и среднего общего образования, его истории и места в мировой культуре и науке;</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DB5D1D">
        <w:rPr>
          <w:rFonts w:ascii="Times New Roman" w:eastAsia="Times New Roman" w:hAnsi="Times New Roman" w:cs="Times New Roman"/>
          <w:color w:val="1E2120"/>
          <w:sz w:val="27"/>
          <w:szCs w:val="27"/>
          <w:lang w:eastAsia="ru-RU"/>
        </w:rPr>
        <w:t>компетентностного</w:t>
      </w:r>
      <w:proofErr w:type="spellEnd"/>
      <w:r w:rsidRPr="00DB5D1D">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основные принципы </w:t>
      </w:r>
      <w:proofErr w:type="spellStart"/>
      <w:r w:rsidRPr="00DB5D1D">
        <w:rPr>
          <w:rFonts w:ascii="Times New Roman" w:eastAsia="Times New Roman" w:hAnsi="Times New Roman" w:cs="Times New Roman"/>
          <w:color w:val="1E2120"/>
          <w:sz w:val="27"/>
          <w:szCs w:val="27"/>
          <w:lang w:eastAsia="ru-RU"/>
        </w:rPr>
        <w:t>деятельностного</w:t>
      </w:r>
      <w:proofErr w:type="spellEnd"/>
      <w:r w:rsidRPr="00DB5D1D">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рабочую программу и методику обучения основам безопасности жизнедеятельности;</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программы и учебники по ОБЖ, отвечающие положениям Федеральных государственных образовательных стандартов (ФГОС) начального, основного и среднего общего образования;</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теорию и методику преподавания ОБЖ;</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теорию и технологии учета </w:t>
      </w:r>
      <w:proofErr w:type="gramStart"/>
      <w:r w:rsidRPr="00DB5D1D">
        <w:rPr>
          <w:rFonts w:ascii="Times New Roman" w:eastAsia="Times New Roman" w:hAnsi="Times New Roman" w:cs="Times New Roman"/>
          <w:color w:val="1E2120"/>
          <w:sz w:val="27"/>
          <w:szCs w:val="27"/>
          <w:lang w:eastAsia="ru-RU"/>
        </w:rPr>
        <w:t>возрастных особенностей</w:t>
      </w:r>
      <w:proofErr w:type="gramEnd"/>
      <w:r w:rsidRPr="00DB5D1D">
        <w:rPr>
          <w:rFonts w:ascii="Times New Roman" w:eastAsia="Times New Roman" w:hAnsi="Times New Roman" w:cs="Times New Roman"/>
          <w:color w:val="1E2120"/>
          <w:sz w:val="27"/>
          <w:szCs w:val="27"/>
          <w:lang w:eastAsia="ru-RU"/>
        </w:rPr>
        <w:t xml:space="preserve"> обучающихся;</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основы </w:t>
      </w:r>
      <w:proofErr w:type="spellStart"/>
      <w:r w:rsidRPr="00DB5D1D">
        <w:rPr>
          <w:rFonts w:ascii="Times New Roman" w:eastAsia="Times New Roman" w:hAnsi="Times New Roman" w:cs="Times New Roman"/>
          <w:color w:val="1E2120"/>
          <w:sz w:val="27"/>
          <w:szCs w:val="27"/>
          <w:lang w:eastAsia="ru-RU"/>
        </w:rPr>
        <w:t>психодидактики</w:t>
      </w:r>
      <w:proofErr w:type="spellEnd"/>
      <w:r w:rsidRPr="00DB5D1D">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основы экологии, экономики, социологии;</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ОБЖ, и их дидактические возможности;</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требования к оснащению и оборудованию учебных кабинетов ОБЖ;</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DB5D1D" w:rsidRPr="00DB5D1D" w:rsidRDefault="00DB5D1D" w:rsidP="00DB5D1D">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1.8. </w:t>
      </w:r>
      <w:ins w:id="3" w:author="Unknown">
        <w:r w:rsidRPr="00DB5D1D">
          <w:rPr>
            <w:rFonts w:ascii="Times New Roman" w:eastAsia="Times New Roman" w:hAnsi="Times New Roman" w:cs="Times New Roman"/>
            <w:color w:val="1E2120"/>
            <w:sz w:val="27"/>
            <w:szCs w:val="27"/>
            <w:u w:val="single"/>
            <w:bdr w:val="none" w:sz="0" w:space="0" w:color="auto" w:frame="1"/>
            <w:lang w:eastAsia="ru-RU"/>
          </w:rPr>
          <w:t>Учитель ОБЖ должен уметь:</w:t>
        </w:r>
      </w:ins>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проводить учебные занятия по основам безопасности жизнедеятельности,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разрабатывать рабочие программы по ОБЖ, курсу на основе примерных основных общеобразовательных программ и обеспечивать их выполнение;</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организовать самостоятельную деятельность детей, в том числе проектную и исследовательскую;</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ОБЖ с практикой, обсуждать с учениками актуальные события современности;</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основного и среднего общего образования;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ОБЖ, экскурсии и другие внеурочные тематические мероприятия;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ОБЖ),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DB5D1D">
        <w:rPr>
          <w:rFonts w:ascii="Times New Roman" w:eastAsia="Times New Roman" w:hAnsi="Times New Roman" w:cs="Times New Roman"/>
          <w:color w:val="1E2120"/>
          <w:sz w:val="27"/>
          <w:szCs w:val="27"/>
          <w:lang w:eastAsia="ru-RU"/>
        </w:rPr>
        <w:t>тьюторов</w:t>
      </w:r>
      <w:proofErr w:type="spellEnd"/>
      <w:r w:rsidRPr="00DB5D1D">
        <w:rPr>
          <w:rFonts w:ascii="Times New Roman" w:eastAsia="Times New Roman" w:hAnsi="Times New Roman" w:cs="Times New Roman"/>
          <w:color w:val="1E2120"/>
          <w:sz w:val="27"/>
          <w:szCs w:val="27"/>
          <w:lang w:eastAsia="ru-RU"/>
        </w:rPr>
        <w:t>;</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владеть технологиями диагностики причин конфликтных ситуаций, их профилактики и разрешения;</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DB5D1D" w:rsidRPr="00DB5D1D" w:rsidRDefault="00DB5D1D" w:rsidP="00DB5D1D">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владеть </w:t>
      </w:r>
      <w:proofErr w:type="spellStart"/>
      <w:r w:rsidRPr="00DB5D1D">
        <w:rPr>
          <w:rFonts w:ascii="Times New Roman" w:eastAsia="Times New Roman" w:hAnsi="Times New Roman" w:cs="Times New Roman"/>
          <w:color w:val="1E2120"/>
          <w:sz w:val="27"/>
          <w:szCs w:val="27"/>
          <w:lang w:eastAsia="ru-RU"/>
        </w:rPr>
        <w:t>общепользовательской</w:t>
      </w:r>
      <w:proofErr w:type="spellEnd"/>
      <w:r w:rsidRPr="00DB5D1D">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DB5D1D" w:rsidRPr="00DB5D1D"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1.9. Учитель ОБЖ должен быть ознакомлен с должностной инструкцией, разработанной с учетом </w:t>
      </w:r>
      <w:proofErr w:type="spellStart"/>
      <w:r w:rsidRPr="00DB5D1D">
        <w:rPr>
          <w:rFonts w:ascii="Times New Roman" w:eastAsia="Times New Roman" w:hAnsi="Times New Roman" w:cs="Times New Roman"/>
          <w:color w:val="1E2120"/>
          <w:sz w:val="27"/>
          <w:szCs w:val="27"/>
          <w:lang w:eastAsia="ru-RU"/>
        </w:rPr>
        <w:t>профстандарта</w:t>
      </w:r>
      <w:proofErr w:type="spellEnd"/>
      <w:r w:rsidRPr="00DB5D1D">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DB5D1D">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DB5D1D">
        <w:rPr>
          <w:rFonts w:ascii="Times New Roman" w:eastAsia="Times New Roman" w:hAnsi="Times New Roman" w:cs="Times New Roman"/>
          <w:color w:val="1E2120"/>
          <w:sz w:val="27"/>
          <w:szCs w:val="27"/>
          <w:lang w:eastAsia="ru-RU"/>
        </w:rPr>
        <w:br/>
        <w:t>1.11. Учителю основ безопасности жизнедеятельности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rsidR="00DB5D1D" w:rsidRPr="00DB5D1D" w:rsidRDefault="00DB5D1D" w:rsidP="00DB5D1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B5D1D">
        <w:rPr>
          <w:rFonts w:ascii="Times New Roman" w:eastAsia="Times New Roman" w:hAnsi="Times New Roman" w:cs="Times New Roman"/>
          <w:b/>
          <w:bCs/>
          <w:color w:val="1E2120"/>
          <w:sz w:val="30"/>
          <w:szCs w:val="30"/>
          <w:lang w:eastAsia="ru-RU"/>
        </w:rPr>
        <w:t>2. Трудовые функции</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ОБЖ являются:</w:t>
      </w:r>
      <w:r w:rsidRPr="00DB5D1D">
        <w:rPr>
          <w:rFonts w:ascii="Times New Roman" w:eastAsia="Times New Roman" w:hAnsi="Times New Roman" w:cs="Times New Roman"/>
          <w:color w:val="1E2120"/>
          <w:sz w:val="27"/>
          <w:szCs w:val="27"/>
          <w:lang w:eastAsia="ru-RU"/>
        </w:rPr>
        <w:br/>
        <w:t>2.1. </w:t>
      </w:r>
      <w:ins w:id="4" w:author="Unknown">
        <w:r w:rsidRPr="00DB5D1D">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DB5D1D">
        <w:rPr>
          <w:rFonts w:ascii="Times New Roman" w:eastAsia="Times New Roman" w:hAnsi="Times New Roman" w:cs="Times New Roman"/>
          <w:color w:val="1E2120"/>
          <w:sz w:val="27"/>
          <w:szCs w:val="27"/>
          <w:lang w:eastAsia="ru-RU"/>
        </w:rPr>
        <w:br/>
        <w:t>2.1.1. Общепедагогическая функция. Обучение.</w:t>
      </w:r>
      <w:r w:rsidRPr="00DB5D1D">
        <w:rPr>
          <w:rFonts w:ascii="Times New Roman" w:eastAsia="Times New Roman" w:hAnsi="Times New Roman" w:cs="Times New Roman"/>
          <w:color w:val="1E2120"/>
          <w:sz w:val="27"/>
          <w:szCs w:val="27"/>
          <w:lang w:eastAsia="ru-RU"/>
        </w:rPr>
        <w:br/>
        <w:t>2.1.2. Воспитательная деятельность.</w:t>
      </w:r>
      <w:r w:rsidRPr="00DB5D1D">
        <w:rPr>
          <w:rFonts w:ascii="Times New Roman" w:eastAsia="Times New Roman" w:hAnsi="Times New Roman" w:cs="Times New Roman"/>
          <w:color w:val="1E2120"/>
          <w:sz w:val="27"/>
          <w:szCs w:val="27"/>
          <w:lang w:eastAsia="ru-RU"/>
        </w:rPr>
        <w:br/>
        <w:t>2.1.3. Развивающая деятельность.</w:t>
      </w:r>
      <w:r w:rsidRPr="00DB5D1D">
        <w:rPr>
          <w:rFonts w:ascii="Times New Roman" w:eastAsia="Times New Roman" w:hAnsi="Times New Roman" w:cs="Times New Roman"/>
          <w:color w:val="1E2120"/>
          <w:sz w:val="27"/>
          <w:szCs w:val="27"/>
          <w:lang w:eastAsia="ru-RU"/>
        </w:rPr>
        <w:br/>
        <w:t>2.2. </w:t>
      </w:r>
      <w:ins w:id="5" w:author="Unknown">
        <w:r w:rsidRPr="00DB5D1D">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DB5D1D">
        <w:rPr>
          <w:rFonts w:ascii="Times New Roman" w:eastAsia="Times New Roman" w:hAnsi="Times New Roman" w:cs="Times New Roman"/>
          <w:color w:val="1E2120"/>
          <w:sz w:val="27"/>
          <w:szCs w:val="27"/>
          <w:lang w:eastAsia="ru-RU"/>
        </w:rPr>
        <w:br/>
        <w:t>2.2.1. Педагогическая деятельность по реализации программ начального общего образования.</w:t>
      </w:r>
      <w:r w:rsidRPr="00DB5D1D">
        <w:rPr>
          <w:rFonts w:ascii="Times New Roman" w:eastAsia="Times New Roman" w:hAnsi="Times New Roman" w:cs="Times New Roman"/>
          <w:color w:val="1E2120"/>
          <w:sz w:val="27"/>
          <w:szCs w:val="27"/>
          <w:lang w:eastAsia="ru-RU"/>
        </w:rPr>
        <w:br/>
        <w:t>2.2.2. Педагогическая деятельность по реализации программ основного и среднего общего образования.</w:t>
      </w:r>
      <w:r w:rsidRPr="00DB5D1D">
        <w:rPr>
          <w:rFonts w:ascii="Times New Roman" w:eastAsia="Times New Roman" w:hAnsi="Times New Roman" w:cs="Times New Roman"/>
          <w:color w:val="1E2120"/>
          <w:sz w:val="27"/>
          <w:szCs w:val="27"/>
          <w:lang w:eastAsia="ru-RU"/>
        </w:rPr>
        <w:br/>
        <w:t>2.2.3. Предметное обучение. Основы безопасности жизнедеятельности.</w:t>
      </w:r>
    </w:p>
    <w:p w:rsidR="00DB5D1D" w:rsidRPr="00DB5D1D" w:rsidRDefault="00DB5D1D" w:rsidP="00DB5D1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B5D1D">
        <w:rPr>
          <w:rFonts w:ascii="Times New Roman" w:eastAsia="Times New Roman" w:hAnsi="Times New Roman" w:cs="Times New Roman"/>
          <w:b/>
          <w:bCs/>
          <w:color w:val="1E2120"/>
          <w:sz w:val="30"/>
          <w:szCs w:val="30"/>
          <w:lang w:eastAsia="ru-RU"/>
        </w:rPr>
        <w:t>3. Должностные обязанности учителя ОБЖ</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3.1. </w:t>
      </w:r>
      <w:ins w:id="6" w:author="Unknown">
        <w:r w:rsidRPr="00DB5D1D">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основного и среднего общего образования;</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разрабатывает и реализует программы по ОБЖ в рамках основных общеобразовательных программ;</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ОБЖ;</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ОБЖ обучающимися;</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универсальные учебные действия;</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у учащихся навыки, связанные с информационно-коммуникационными технологиями;</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у детей мотивацию к обучению;</w:t>
      </w:r>
    </w:p>
    <w:p w:rsidR="00DB5D1D" w:rsidRPr="00DB5D1D" w:rsidRDefault="00DB5D1D" w:rsidP="00DB5D1D">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3.2. </w:t>
      </w:r>
      <w:ins w:id="7" w:author="Unknown">
        <w:r w:rsidRPr="00DB5D1D">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DB5D1D" w:rsidRPr="00DB5D1D"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занятиях по ОБЖ, поддерживает режим посещения занятий, уважая человеческое достоинство, честь и репутацию детей;</w:t>
      </w:r>
    </w:p>
    <w:p w:rsidR="00DB5D1D" w:rsidRPr="00DB5D1D"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основ безопасности жизнедеятельности, так и во внеурочной деятельности;</w:t>
      </w:r>
    </w:p>
    <w:p w:rsidR="00DB5D1D" w:rsidRPr="00DB5D1D"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DB5D1D" w:rsidRPr="00DB5D1D"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ОБЖ в соответствии с Уставом школы и Правилами внутреннего распорядка общеобразовательной организации;</w:t>
      </w:r>
    </w:p>
    <w:p w:rsidR="00DB5D1D" w:rsidRPr="00DB5D1D"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w:t>
      </w:r>
    </w:p>
    <w:p w:rsidR="00DB5D1D" w:rsidRPr="00DB5D1D" w:rsidRDefault="00DB5D1D" w:rsidP="00DB5D1D">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3.3. </w:t>
      </w:r>
      <w:ins w:id="8" w:author="Unknown">
        <w:r w:rsidRPr="00DB5D1D">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DB5D1D" w:rsidRPr="00DB5D1D"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осуществляет проектирование психологически безопасной и комфортной образовательной среды на занятиях по ОБЖ;</w:t>
      </w:r>
    </w:p>
    <w:p w:rsidR="00DB5D1D" w:rsidRPr="00DB5D1D"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DB5D1D" w:rsidRPr="00DB5D1D"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DB5D1D">
        <w:rPr>
          <w:rFonts w:ascii="Times New Roman" w:eastAsia="Times New Roman" w:hAnsi="Times New Roman" w:cs="Times New Roman"/>
          <w:color w:val="1E2120"/>
          <w:sz w:val="27"/>
          <w:szCs w:val="27"/>
          <w:lang w:eastAsia="ru-RU"/>
        </w:rPr>
        <w:t>аутисты</w:t>
      </w:r>
      <w:proofErr w:type="spellEnd"/>
      <w:r w:rsidRPr="00DB5D1D">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DB5D1D">
        <w:rPr>
          <w:rFonts w:ascii="Times New Roman" w:eastAsia="Times New Roman" w:hAnsi="Times New Roman" w:cs="Times New Roman"/>
          <w:color w:val="1E2120"/>
          <w:sz w:val="27"/>
          <w:szCs w:val="27"/>
          <w:lang w:eastAsia="ru-RU"/>
        </w:rPr>
        <w:t>гиперактивностью</w:t>
      </w:r>
      <w:proofErr w:type="spellEnd"/>
      <w:proofErr w:type="gramEnd"/>
      <w:r w:rsidRPr="00DB5D1D">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DB5D1D" w:rsidRPr="00DB5D1D"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DB5D1D" w:rsidRPr="00DB5D1D"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DB5D1D" w:rsidRPr="00DB5D1D"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ОБЖ в рамках индивидуальных программ развития ребенка;</w:t>
      </w:r>
    </w:p>
    <w:p w:rsidR="00DB5D1D" w:rsidRPr="00DB5D1D" w:rsidRDefault="00DB5D1D" w:rsidP="00DB5D1D">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3.4. </w:t>
      </w:r>
      <w:ins w:id="9" w:author="Unknown">
        <w:r w:rsidRPr="00DB5D1D">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ins>
    </w:p>
    <w:p w:rsidR="00DB5D1D" w:rsidRPr="00DB5D1D"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проектирует образовательную деятельность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ребенка;</w:t>
      </w:r>
    </w:p>
    <w:p w:rsidR="00DB5D1D" w:rsidRPr="00DB5D1D"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у детей социальную позицию обучающихся на всем протяжении обучения в начальной школе;</w:t>
      </w:r>
    </w:p>
    <w:p w:rsidR="00DB5D1D" w:rsidRPr="00DB5D1D"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формирует </w:t>
      </w:r>
      <w:proofErr w:type="spellStart"/>
      <w:r w:rsidRPr="00DB5D1D">
        <w:rPr>
          <w:rFonts w:ascii="Times New Roman" w:eastAsia="Times New Roman" w:hAnsi="Times New Roman" w:cs="Times New Roman"/>
          <w:color w:val="1E2120"/>
          <w:sz w:val="27"/>
          <w:szCs w:val="27"/>
          <w:lang w:eastAsia="ru-RU"/>
        </w:rPr>
        <w:t>метапредметные</w:t>
      </w:r>
      <w:proofErr w:type="spellEnd"/>
      <w:r w:rsidRPr="00DB5D1D">
        <w:rPr>
          <w:rFonts w:ascii="Times New Roman" w:eastAsia="Times New Roman" w:hAnsi="Times New Roman" w:cs="Times New Roman"/>
          <w:color w:val="1E2120"/>
          <w:sz w:val="27"/>
          <w:szCs w:val="27"/>
          <w:lang w:eastAsia="ru-RU"/>
        </w:rPr>
        <w:t xml:space="preserve"> компетенции, умение учиться и универсальные учебные действия до уровня, необходимого для освоения знаний и умений по ОБЖ;</w:t>
      </w:r>
    </w:p>
    <w:p w:rsidR="00DB5D1D" w:rsidRPr="00DB5D1D"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объективно оценивает </w:t>
      </w:r>
      <w:proofErr w:type="gramStart"/>
      <w:r w:rsidRPr="00DB5D1D">
        <w:rPr>
          <w:rFonts w:ascii="Times New Roman" w:eastAsia="Times New Roman" w:hAnsi="Times New Roman" w:cs="Times New Roman"/>
          <w:color w:val="1E2120"/>
          <w:sz w:val="27"/>
          <w:szCs w:val="27"/>
          <w:lang w:eastAsia="ru-RU"/>
        </w:rPr>
        <w:t>успехи и возможности</w:t>
      </w:r>
      <w:proofErr w:type="gramEnd"/>
      <w:r w:rsidRPr="00DB5D1D">
        <w:rPr>
          <w:rFonts w:ascii="Times New Roman" w:eastAsia="Times New Roman" w:hAnsi="Times New Roman" w:cs="Times New Roman"/>
          <w:color w:val="1E2120"/>
          <w:sz w:val="27"/>
          <w:szCs w:val="27"/>
          <w:lang w:eastAsia="ru-RU"/>
        </w:rPr>
        <w:t xml:space="preserve">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DB5D1D" w:rsidRPr="00DB5D1D"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организует учебную деятельность с учетом своеобразия социальной ситуации развития ребенка;</w:t>
      </w:r>
    </w:p>
    <w:p w:rsidR="00DB5D1D" w:rsidRPr="00DB5D1D"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DB5D1D" w:rsidRPr="00DB5D1D" w:rsidRDefault="00DB5D1D" w:rsidP="00DB5D1D">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участвует в мероприятии в четвертом классе начальной школы (во взаимодействии с учителем начальных классов и психологом) по профилактике </w:t>
      </w:r>
      <w:r w:rsidRPr="00DB5D1D">
        <w:rPr>
          <w:rFonts w:ascii="Times New Roman" w:eastAsia="Times New Roman" w:hAnsi="Times New Roman" w:cs="Times New Roman"/>
          <w:color w:val="1E2120"/>
          <w:sz w:val="27"/>
          <w:szCs w:val="27"/>
          <w:lang w:eastAsia="ru-RU"/>
        </w:rPr>
        <w:lastRenderedPageBreak/>
        <w:t>возможных трудностей адаптации детей к образовательной деятельности в основной школе.</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3.5. </w:t>
      </w:r>
      <w:ins w:id="10" w:author="Unknown">
        <w:r w:rsidRPr="00DB5D1D">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DB5D1D" w:rsidRPr="00DB5D1D"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определяет на основе </w:t>
      </w:r>
      <w:proofErr w:type="gramStart"/>
      <w:r w:rsidRPr="00DB5D1D">
        <w:rPr>
          <w:rFonts w:ascii="Times New Roman" w:eastAsia="Times New Roman" w:hAnsi="Times New Roman" w:cs="Times New Roman"/>
          <w:color w:val="1E2120"/>
          <w:sz w:val="27"/>
          <w:szCs w:val="27"/>
          <w:lang w:eastAsia="ru-RU"/>
        </w:rPr>
        <w:t>анализа учебной деятельности</w:t>
      </w:r>
      <w:proofErr w:type="gramEnd"/>
      <w:r w:rsidRPr="00DB5D1D">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DB5D1D" w:rsidRPr="00DB5D1D"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«Основы безопасности жизнедеятельности»;</w:t>
      </w:r>
    </w:p>
    <w:p w:rsidR="00DB5D1D" w:rsidRPr="00DB5D1D"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DB5D1D">
        <w:rPr>
          <w:rFonts w:ascii="Times New Roman" w:eastAsia="Times New Roman" w:hAnsi="Times New Roman" w:cs="Times New Roman"/>
          <w:color w:val="1E2120"/>
          <w:sz w:val="27"/>
          <w:szCs w:val="27"/>
          <w:lang w:eastAsia="ru-RU"/>
        </w:rPr>
        <w:t>отдельных контингентов</w:t>
      </w:r>
      <w:proofErr w:type="gramEnd"/>
      <w:r w:rsidRPr="00DB5D1D">
        <w:rPr>
          <w:rFonts w:ascii="Times New Roman" w:eastAsia="Times New Roman" w:hAnsi="Times New Roman" w:cs="Times New Roman"/>
          <w:color w:val="1E2120"/>
          <w:sz w:val="27"/>
          <w:szCs w:val="27"/>
          <w:lang w:eastAsia="ru-RU"/>
        </w:rPr>
        <w:t xml:space="preserve"> учащихся с выдающимися способностями в области ОБЖ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DB5D1D" w:rsidRPr="00DB5D1D" w:rsidRDefault="00DB5D1D" w:rsidP="00DB5D1D">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ОБЖ в школе, иных внеурочных мероприятий, экскурсий и др.</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3.6. </w:t>
      </w:r>
      <w:ins w:id="11" w:author="Unknown">
        <w:r w:rsidRPr="00DB5D1D">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«Основы безопасности жизнедеятельности»:</w:t>
        </w:r>
      </w:ins>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конкретные знания, умения и навыки в области ОБЖ;</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ОБЖ каждого ребенка, реализующую принципы современной педагогики;</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ОБЖ;</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ведёт в установленном порядке учебную документацию, осуществляет текущий контроль успеваемости учащихся и посещения ими занятий по ОБЖ, выставляет текущие оценки в классный журнал и дневники, своевременно сдаёт администрации школы необходимые отчётные данные;</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готовит и использует в обучении различный дидактический материал, наглядные пособия, раздаточный учебный материал;</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ОБЖ;</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ОБЖ, конкурсах, защитах исследовательских работах и проектах;</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по ОБЖ, ведет кружки, факультативные и элективные курсы для желающих и эффективно работающих в них учащихся школы;</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ОБЖ в других образовательных и иных организациях, в том числе с применением дистанционных образовательных технологий;</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основ безопасности жизнедеятельности;</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формирует представления обучающихся о полезности знаний основ безопасности жизнедеятельности вне зависимости от избранной профессии или специальности;</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DB5D1D" w:rsidRPr="00DB5D1D" w:rsidRDefault="00DB5D1D" w:rsidP="00DB5D1D">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DB5D1D">
        <w:rPr>
          <w:rFonts w:ascii="Times New Roman" w:eastAsia="Times New Roman" w:hAnsi="Times New Roman" w:cs="Times New Roman"/>
          <w:color w:val="1E2120"/>
          <w:sz w:val="27"/>
          <w:szCs w:val="27"/>
          <w:lang w:eastAsia="ru-RU"/>
        </w:rPr>
        <w:t>межпредметные</w:t>
      </w:r>
      <w:proofErr w:type="spellEnd"/>
      <w:r w:rsidRPr="00DB5D1D">
        <w:rPr>
          <w:rFonts w:ascii="Times New Roman" w:eastAsia="Times New Roman" w:hAnsi="Times New Roman" w:cs="Times New Roman"/>
          <w:color w:val="1E2120"/>
          <w:sz w:val="27"/>
          <w:szCs w:val="27"/>
          <w:lang w:eastAsia="ru-RU"/>
        </w:rPr>
        <w:t xml:space="preserve"> связи в процессе преподавания ОБЖ.</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DB5D1D">
        <w:rPr>
          <w:rFonts w:ascii="Times New Roman" w:eastAsia="Times New Roman" w:hAnsi="Times New Roman" w:cs="Times New Roman"/>
          <w:color w:val="1E2120"/>
          <w:sz w:val="27"/>
          <w:szCs w:val="27"/>
          <w:lang w:eastAsia="ru-RU"/>
        </w:rPr>
        <w:br/>
        <w:t>3.8.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DB5D1D">
        <w:rPr>
          <w:rFonts w:ascii="Times New Roman" w:eastAsia="Times New Roman" w:hAnsi="Times New Roman" w:cs="Times New Roman"/>
          <w:color w:val="1E2120"/>
          <w:sz w:val="27"/>
          <w:szCs w:val="27"/>
          <w:lang w:eastAsia="ru-RU"/>
        </w:rPr>
        <w:br/>
        <w:t>3.9.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DB5D1D">
        <w:rPr>
          <w:rFonts w:ascii="Times New Roman" w:eastAsia="Times New Roman" w:hAnsi="Times New Roman" w:cs="Times New Roman"/>
          <w:color w:val="1E2120"/>
          <w:sz w:val="27"/>
          <w:szCs w:val="27"/>
          <w:lang w:eastAsia="ru-RU"/>
        </w:rPr>
        <w:br/>
        <w:t>3.10. Учитель ОБЖ обязан иметь рабочую образовательную программу, календарно-тематическое планирование на год по своему предмету, курсу в каждой параллели классов и рабочий план на каждый урок.</w:t>
      </w:r>
      <w:r w:rsidRPr="00DB5D1D">
        <w:rPr>
          <w:rFonts w:ascii="Times New Roman" w:eastAsia="Times New Roman" w:hAnsi="Times New Roman" w:cs="Times New Roman"/>
          <w:color w:val="1E2120"/>
          <w:sz w:val="27"/>
          <w:szCs w:val="27"/>
          <w:lang w:eastAsia="ru-RU"/>
        </w:rPr>
        <w:br/>
        <w:t xml:space="preserve">3.11. Организует совместно с коллегами проведение школьного этапа олимпиады </w:t>
      </w:r>
      <w:r w:rsidRPr="00DB5D1D">
        <w:rPr>
          <w:rFonts w:ascii="Times New Roman" w:eastAsia="Times New Roman" w:hAnsi="Times New Roman" w:cs="Times New Roman"/>
          <w:color w:val="1E2120"/>
          <w:sz w:val="27"/>
          <w:szCs w:val="27"/>
          <w:lang w:eastAsia="ru-RU"/>
        </w:rPr>
        <w:lastRenderedPageBreak/>
        <w:t>по ОБЖ. Формирует сборные команды школы для участия в следующих этапах олимпиад по основам безопасности жизнедеятельности.</w:t>
      </w:r>
      <w:r w:rsidRPr="00DB5D1D">
        <w:rPr>
          <w:rFonts w:ascii="Times New Roman" w:eastAsia="Times New Roman" w:hAnsi="Times New Roman" w:cs="Times New Roman"/>
          <w:color w:val="1E2120"/>
          <w:sz w:val="27"/>
          <w:szCs w:val="27"/>
          <w:lang w:eastAsia="ru-RU"/>
        </w:rPr>
        <w:br/>
        <w:t>3.12. Организует участие обучающихся в конкурсах по ОБЖ, во внеклассных предметных мероприятиях, в неделях безопасности, защитах исследовательских работ и проектов, в оформлении предметных стенгазет, памяток и, по возможности, организует внеклассную работу по основам безопасности жизнедеятельности.</w:t>
      </w:r>
      <w:r w:rsidRPr="00DB5D1D">
        <w:rPr>
          <w:rFonts w:ascii="Times New Roman" w:eastAsia="Times New Roman" w:hAnsi="Times New Roman" w:cs="Times New Roman"/>
          <w:color w:val="1E2120"/>
          <w:sz w:val="27"/>
          <w:szCs w:val="27"/>
          <w:lang w:eastAsia="ru-RU"/>
        </w:rPr>
        <w:br/>
        <w:t>3.13. Обеспечивает охрану жизни и здоровья учащихся во время проведения уроков, факультативов и курсов, дополнительных и иных проводимых учителем ОБЖ занятий, а также во время проведения школьного этапа олимпиады по ОБЖ, предметных конкурсов, внеклассных предметных мероприятий по основам безопасности жизнедеятельности.</w:t>
      </w:r>
      <w:r w:rsidRPr="00DB5D1D">
        <w:rPr>
          <w:rFonts w:ascii="Times New Roman" w:eastAsia="Times New Roman" w:hAnsi="Times New Roman" w:cs="Times New Roman"/>
          <w:color w:val="1E2120"/>
          <w:sz w:val="27"/>
          <w:szCs w:val="27"/>
          <w:lang w:eastAsia="ru-RU"/>
        </w:rPr>
        <w:br/>
        <w:t>3.14.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DB5D1D">
        <w:rPr>
          <w:rFonts w:ascii="Times New Roman" w:eastAsia="Times New Roman" w:hAnsi="Times New Roman" w:cs="Times New Roman"/>
          <w:color w:val="1E2120"/>
          <w:sz w:val="27"/>
          <w:szCs w:val="27"/>
          <w:lang w:eastAsia="ru-RU"/>
        </w:rPr>
        <w:br/>
        <w:t>3.15. Осуществляет ведение электронной документации по своему предмету, в том числе электронного журнала и дневников.</w:t>
      </w:r>
      <w:r w:rsidRPr="00DB5D1D">
        <w:rPr>
          <w:rFonts w:ascii="Times New Roman" w:eastAsia="Times New Roman" w:hAnsi="Times New Roman" w:cs="Times New Roman"/>
          <w:color w:val="1E2120"/>
          <w:sz w:val="27"/>
          <w:szCs w:val="27"/>
          <w:lang w:eastAsia="ru-RU"/>
        </w:rPr>
        <w:br/>
        <w:t>3.16. Осуществляет контроль состояния, хранения и использования индивидуальных средств защиты (противогазы, ватно-марлевые повязки) на случай чрезвычайной ситуации техногенного или иного характера.</w:t>
      </w:r>
      <w:r w:rsidRPr="00DB5D1D">
        <w:rPr>
          <w:rFonts w:ascii="Times New Roman" w:eastAsia="Times New Roman" w:hAnsi="Times New Roman" w:cs="Times New Roman"/>
          <w:color w:val="1E2120"/>
          <w:sz w:val="27"/>
          <w:szCs w:val="27"/>
          <w:lang w:eastAsia="ru-RU"/>
        </w:rPr>
        <w:br/>
        <w:t>3.17. Осуществляет проведение практических занятий и тренировок по действию школьников и сотрудников школы в условиях чрезвычайных ситуаций.</w:t>
      </w:r>
      <w:r w:rsidRPr="00DB5D1D">
        <w:rPr>
          <w:rFonts w:ascii="Times New Roman" w:eastAsia="Times New Roman" w:hAnsi="Times New Roman" w:cs="Times New Roman"/>
          <w:color w:val="1E2120"/>
          <w:sz w:val="27"/>
          <w:szCs w:val="27"/>
          <w:lang w:eastAsia="ru-RU"/>
        </w:rPr>
        <w:br/>
        <w:t>3.18. Принимает активное участие в составлении инструкции о порядке действий при возникновении ЧС и эвакуации, в организации объектовых учений по ГО и ЧС с участием работников и учащихся школы.</w:t>
      </w:r>
      <w:r w:rsidRPr="00DB5D1D">
        <w:rPr>
          <w:rFonts w:ascii="Times New Roman" w:eastAsia="Times New Roman" w:hAnsi="Times New Roman" w:cs="Times New Roman"/>
          <w:color w:val="1E2120"/>
          <w:sz w:val="27"/>
          <w:szCs w:val="27"/>
          <w:lang w:eastAsia="ru-RU"/>
        </w:rPr>
        <w:br/>
        <w:t>3.19. Планирует и организует сбор и накопление информации об объектах, которые могут представлять опасность для школы в случае чрезвычайных ситуаций.</w:t>
      </w:r>
      <w:r w:rsidRPr="00DB5D1D">
        <w:rPr>
          <w:rFonts w:ascii="Times New Roman" w:eastAsia="Times New Roman" w:hAnsi="Times New Roman" w:cs="Times New Roman"/>
          <w:color w:val="1E2120"/>
          <w:sz w:val="27"/>
          <w:szCs w:val="27"/>
          <w:lang w:eastAsia="ru-RU"/>
        </w:rPr>
        <w:br/>
        <w:t>3.20. Планирует и организует систему внешних связей школы, необходимых для успешного осуществления деятельности общеобразовательной организации по ГОЧС.</w:t>
      </w:r>
      <w:r w:rsidRPr="00DB5D1D">
        <w:rPr>
          <w:rFonts w:ascii="Times New Roman" w:eastAsia="Times New Roman" w:hAnsi="Times New Roman" w:cs="Times New Roman"/>
          <w:color w:val="1E2120"/>
          <w:sz w:val="27"/>
          <w:szCs w:val="27"/>
          <w:lang w:eastAsia="ru-RU"/>
        </w:rPr>
        <w:br/>
        <w:t>3.21. Представляет в военкомат документацию на юношей допризывного возраста и организует прохождение ими медицинской комиссии.</w:t>
      </w:r>
      <w:r w:rsidRPr="00DB5D1D">
        <w:rPr>
          <w:rFonts w:ascii="Times New Roman" w:eastAsia="Times New Roman" w:hAnsi="Times New Roman" w:cs="Times New Roman"/>
          <w:color w:val="1E2120"/>
          <w:sz w:val="27"/>
          <w:szCs w:val="27"/>
          <w:lang w:eastAsia="ru-RU"/>
        </w:rPr>
        <w:br/>
        <w:t>3.22. Принимает активное участие в планировании и проведении мероприятий по охране труда, безопасности жизни и здоровья обучающихся и сотрудников школы.</w:t>
      </w:r>
      <w:r w:rsidRPr="00DB5D1D">
        <w:rPr>
          <w:rFonts w:ascii="Times New Roman" w:eastAsia="Times New Roman" w:hAnsi="Times New Roman" w:cs="Times New Roman"/>
          <w:color w:val="1E2120"/>
          <w:sz w:val="27"/>
          <w:szCs w:val="27"/>
          <w:lang w:eastAsia="ru-RU"/>
        </w:rPr>
        <w:br/>
        <w:t>3.23. </w:t>
      </w:r>
      <w:ins w:id="12" w:author="Unknown">
        <w:r w:rsidRPr="00DB5D1D">
          <w:rPr>
            <w:rFonts w:ascii="Times New Roman" w:eastAsia="Times New Roman" w:hAnsi="Times New Roman" w:cs="Times New Roman"/>
            <w:color w:val="1E2120"/>
            <w:sz w:val="27"/>
            <w:szCs w:val="27"/>
            <w:u w:val="single"/>
            <w:bdr w:val="none" w:sz="0" w:space="0" w:color="auto" w:frame="1"/>
            <w:lang w:eastAsia="ru-RU"/>
          </w:rPr>
          <w:t>Учителю ОБЖ запрещается:</w:t>
        </w:r>
      </w:ins>
    </w:p>
    <w:p w:rsidR="00DB5D1D" w:rsidRPr="00DB5D1D"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менять на свое усмотрение расписание занятий;</w:t>
      </w:r>
    </w:p>
    <w:p w:rsidR="00DB5D1D" w:rsidRPr="00DB5D1D"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DB5D1D" w:rsidRPr="00DB5D1D"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удалять учеников с занятий;</w:t>
      </w:r>
    </w:p>
    <w:p w:rsidR="00DB5D1D" w:rsidRPr="00DB5D1D"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lastRenderedPageBreak/>
        <w:t>использовать неисправную мебель, электрооборудование, технические средства обучения, компьютерную и иную оргтехнику или оборудование и мебель с явными признаками повреждения;</w:t>
      </w:r>
    </w:p>
    <w:p w:rsidR="00DB5D1D" w:rsidRPr="00DB5D1D" w:rsidRDefault="00DB5D1D" w:rsidP="00DB5D1D">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3.24.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DB5D1D">
        <w:rPr>
          <w:rFonts w:ascii="Times New Roman" w:eastAsia="Times New Roman" w:hAnsi="Times New Roman" w:cs="Times New Roman"/>
          <w:color w:val="1E2120"/>
          <w:sz w:val="27"/>
          <w:szCs w:val="27"/>
          <w:lang w:eastAsia="ru-RU"/>
        </w:rPr>
        <w:br/>
        <w:t>3.25.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DB5D1D">
        <w:rPr>
          <w:rFonts w:ascii="Times New Roman" w:eastAsia="Times New Roman" w:hAnsi="Times New Roman" w:cs="Times New Roman"/>
          <w:color w:val="1E2120"/>
          <w:sz w:val="27"/>
          <w:szCs w:val="27"/>
          <w:lang w:eastAsia="ru-RU"/>
        </w:rPr>
        <w:br/>
        <w:t>3.26. </w:t>
      </w:r>
      <w:ins w:id="13" w:author="Unknown">
        <w:r w:rsidRPr="00DB5D1D">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ОБЖ:</w:t>
        </w:r>
      </w:ins>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проводит паспортизацию своего кабинета;</w:t>
      </w:r>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постоянно пополняет кабинет ОБЖ методическими пособиями, необходимыми для осуществления учебной программы, приборами, техническими средствами обучения, дидактическими материалами и наглядными пособиями;</w:t>
      </w:r>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w:t>
      </w:r>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разрабатывает инструкции по охране труда для кабинета ОБЖ с консультативной помощью специалиста по охране труда;</w:t>
      </w:r>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ОБЖ, а также правил поведения в учебном кабинете;</w:t>
      </w:r>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ОБЖ, первичные инструктажи при изучении новых тем и работы с учебным оборудованием с обязательной регистрацией в журнале инструктажа.</w:t>
      </w:r>
    </w:p>
    <w:p w:rsidR="00DB5D1D" w:rsidRPr="00DB5D1D" w:rsidRDefault="00DB5D1D" w:rsidP="00DB5D1D">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ОБЖ к приемке на начало нового учебного года.</w:t>
      </w:r>
    </w:p>
    <w:p w:rsidR="00DB5D1D" w:rsidRPr="00DB5D1D"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3.27. Педагогический работник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DB5D1D">
        <w:rPr>
          <w:rFonts w:ascii="Times New Roman" w:eastAsia="Times New Roman" w:hAnsi="Times New Roman" w:cs="Times New Roman"/>
          <w:color w:val="1E2120"/>
          <w:sz w:val="27"/>
          <w:szCs w:val="27"/>
          <w:lang w:eastAsia="ru-RU"/>
        </w:rPr>
        <w:br/>
        <w:t>3.28. Педагог периодически проходит бесплатные медицинские обследования, аттестацию, повышает свою профессиональную квалификацию и компетенцию.</w:t>
      </w:r>
      <w:r w:rsidRPr="00DB5D1D">
        <w:rPr>
          <w:rFonts w:ascii="Times New Roman" w:eastAsia="Times New Roman" w:hAnsi="Times New Roman" w:cs="Times New Roman"/>
          <w:color w:val="1E2120"/>
          <w:sz w:val="27"/>
          <w:szCs w:val="27"/>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DB5D1D" w:rsidRPr="00DB5D1D" w:rsidRDefault="00DB5D1D" w:rsidP="00DB5D1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B5D1D">
        <w:rPr>
          <w:rFonts w:ascii="Times New Roman" w:eastAsia="Times New Roman" w:hAnsi="Times New Roman" w:cs="Times New Roman"/>
          <w:b/>
          <w:bCs/>
          <w:color w:val="1E2120"/>
          <w:sz w:val="30"/>
          <w:szCs w:val="30"/>
          <w:lang w:eastAsia="ru-RU"/>
        </w:rPr>
        <w:t>4. Права</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u w:val="single"/>
          <w:bdr w:val="none" w:sz="0" w:space="0" w:color="auto" w:frame="1"/>
          <w:lang w:eastAsia="ru-RU"/>
        </w:rPr>
        <w:t>У</w:t>
      </w:r>
      <w:ins w:id="14" w:author="Unknown">
        <w:r w:rsidRPr="00DB5D1D">
          <w:rPr>
            <w:rFonts w:ascii="Times New Roman" w:eastAsia="Times New Roman" w:hAnsi="Times New Roman" w:cs="Times New Roman"/>
            <w:color w:val="1E2120"/>
            <w:sz w:val="27"/>
            <w:szCs w:val="27"/>
            <w:u w:val="single"/>
            <w:bdr w:val="none" w:sz="0" w:space="0" w:color="auto" w:frame="1"/>
            <w:lang w:eastAsia="ru-RU"/>
          </w:rPr>
          <w:t>читель ОБЖ имеет право:</w:t>
        </w:r>
      </w:ins>
      <w:r w:rsidRPr="00DB5D1D">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DB5D1D">
        <w:rPr>
          <w:rFonts w:ascii="Times New Roman" w:eastAsia="Times New Roman" w:hAnsi="Times New Roman" w:cs="Times New Roman"/>
          <w:color w:val="1E2120"/>
          <w:sz w:val="27"/>
          <w:szCs w:val="27"/>
          <w:lang w:eastAsia="ru-RU"/>
        </w:rPr>
        <w:br/>
        <w:t xml:space="preserve">4.2. На материально-технические условия, требуемые для выполнения </w:t>
      </w:r>
      <w:r w:rsidRPr="00DB5D1D">
        <w:rPr>
          <w:rFonts w:ascii="Times New Roman" w:eastAsia="Times New Roman" w:hAnsi="Times New Roman" w:cs="Times New Roman"/>
          <w:color w:val="1E2120"/>
          <w:sz w:val="27"/>
          <w:szCs w:val="27"/>
          <w:lang w:eastAsia="ru-RU"/>
        </w:rPr>
        <w:lastRenderedPageBreak/>
        <w:t>образовательной программы по ОБЖ и Федерального образовательного стандарта начального, основного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DB5D1D">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ОБЖ, учебные пособия и учебники по основам безопасности жизнедеятельности,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DB5D1D">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DB5D1D">
        <w:rPr>
          <w:rFonts w:ascii="Times New Roman" w:eastAsia="Times New Roman" w:hAnsi="Times New Roman" w:cs="Times New Roman"/>
          <w:color w:val="1E2120"/>
          <w:sz w:val="27"/>
          <w:szCs w:val="27"/>
          <w:lang w:eastAsia="ru-RU"/>
        </w:rPr>
        <w:br/>
        <w:t>4.5. Давать обучающимся во время занятий по ОБЖ,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DB5D1D">
        <w:rPr>
          <w:rFonts w:ascii="Times New Roman" w:eastAsia="Times New Roman" w:hAnsi="Times New Roman" w:cs="Times New Roman"/>
          <w:color w:val="1E2120"/>
          <w:sz w:val="27"/>
          <w:szCs w:val="27"/>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DB5D1D">
        <w:rPr>
          <w:rFonts w:ascii="Times New Roman" w:eastAsia="Times New Roman" w:hAnsi="Times New Roman" w:cs="Times New Roman"/>
          <w:color w:val="1E2120"/>
          <w:sz w:val="27"/>
          <w:szCs w:val="27"/>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DB5D1D">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DB5D1D">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DB5D1D">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DB5D1D">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DB5D1D">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DB5D1D">
        <w:rPr>
          <w:rFonts w:ascii="Times New Roman" w:eastAsia="Times New Roman" w:hAnsi="Times New Roman" w:cs="Times New Roman"/>
          <w:color w:val="1E2120"/>
          <w:sz w:val="27"/>
          <w:szCs w:val="27"/>
          <w:lang w:eastAsia="ru-RU"/>
        </w:rPr>
        <w:br/>
        <w:t xml:space="preserve">4.13. Педагогический работник имеет иные права, предусмотренные Трудовым Кодексом Российской Федерации, Федеральным Законом «Об образовании в </w:t>
      </w:r>
      <w:r w:rsidRPr="00DB5D1D">
        <w:rPr>
          <w:rFonts w:ascii="Times New Roman" w:eastAsia="Times New Roman" w:hAnsi="Times New Roman" w:cs="Times New Roman"/>
          <w:color w:val="1E2120"/>
          <w:sz w:val="27"/>
          <w:szCs w:val="27"/>
          <w:lang w:eastAsia="ru-RU"/>
        </w:rPr>
        <w:lastRenderedPageBreak/>
        <w:t>Российской Федерации», Уставом школы, Коллективным договором, Правилами внутреннего трудового распорядка.</w:t>
      </w:r>
    </w:p>
    <w:p w:rsidR="00DB5D1D" w:rsidRPr="00DB5D1D" w:rsidRDefault="00DB5D1D" w:rsidP="00DB5D1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B5D1D">
        <w:rPr>
          <w:rFonts w:ascii="Times New Roman" w:eastAsia="Times New Roman" w:hAnsi="Times New Roman" w:cs="Times New Roman"/>
          <w:b/>
          <w:bCs/>
          <w:color w:val="1E2120"/>
          <w:sz w:val="30"/>
          <w:szCs w:val="30"/>
          <w:lang w:eastAsia="ru-RU"/>
        </w:rPr>
        <w:t>5. Ответственность</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5.1. </w:t>
      </w:r>
      <w:ins w:id="15" w:author="Unknown">
        <w:r w:rsidRPr="00DB5D1D">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ОБЖ несет ответственность:</w:t>
        </w:r>
      </w:ins>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ОБЖ согласно учебному плану, расписанию и графику учебной деятельности;</w:t>
      </w:r>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ОБЖ, на внеклассных мероприятиях и экскурсиях, проводимых преподавателем;</w:t>
      </w:r>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на занятиях по ОБЖ, на внеклассных предметных мероприятиях по ОБЖ;</w:t>
      </w:r>
    </w:p>
    <w:p w:rsidR="00DB5D1D" w:rsidRPr="00DB5D1D" w:rsidRDefault="00DB5D1D" w:rsidP="00DB5D1D">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и занятий по ОБЖ, внеклассных мероприятий, при проведении или выезде на олимпиады по основам безопасности жизнедеятельности с обязательной фиксацией в Журнале регистрации инструктажей по охране труда.</w:t>
      </w:r>
    </w:p>
    <w:p w:rsidR="00DB5D1D" w:rsidRPr="00DB5D1D"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учителя ОБЖ по </w:t>
      </w:r>
      <w:proofErr w:type="spellStart"/>
      <w:r w:rsidRPr="00DB5D1D">
        <w:rPr>
          <w:rFonts w:ascii="Times New Roman" w:eastAsia="Times New Roman" w:hAnsi="Times New Roman" w:cs="Times New Roman"/>
          <w:color w:val="1E2120"/>
          <w:sz w:val="27"/>
          <w:szCs w:val="27"/>
          <w:lang w:eastAsia="ru-RU"/>
        </w:rPr>
        <w:t>профстандарту</w:t>
      </w:r>
      <w:proofErr w:type="spellEnd"/>
      <w:r w:rsidRPr="00DB5D1D">
        <w:rPr>
          <w:rFonts w:ascii="Times New Roman" w:eastAsia="Times New Roman" w:hAnsi="Times New Roman" w:cs="Times New Roman"/>
          <w:color w:val="1E2120"/>
          <w:sz w:val="27"/>
          <w:szCs w:val="27"/>
          <w:lang w:eastAsia="ru-RU"/>
        </w:rPr>
        <w:t>,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DB5D1D">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ОБЖ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DB5D1D">
        <w:rPr>
          <w:rFonts w:ascii="Times New Roman" w:eastAsia="Times New Roman" w:hAnsi="Times New Roman" w:cs="Times New Roman"/>
          <w:color w:val="1E2120"/>
          <w:sz w:val="27"/>
          <w:szCs w:val="27"/>
          <w:lang w:eastAsia="ru-RU"/>
        </w:rPr>
        <w:br/>
        <w:t xml:space="preserve">5.4. За несоблюдение правил и требований охраны труда и пожарной безопасности, санитарно-гигиенических правил и норм учитель основ </w:t>
      </w:r>
      <w:r w:rsidRPr="00DB5D1D">
        <w:rPr>
          <w:rFonts w:ascii="Times New Roman" w:eastAsia="Times New Roman" w:hAnsi="Times New Roman" w:cs="Times New Roman"/>
          <w:color w:val="1E2120"/>
          <w:sz w:val="27"/>
          <w:szCs w:val="27"/>
          <w:lang w:eastAsia="ru-RU"/>
        </w:rPr>
        <w:lastRenderedPageBreak/>
        <w:t>безопасности жизнедеятельности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РФ.</w:t>
      </w:r>
      <w:r w:rsidRPr="00DB5D1D">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DB5D1D">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DB5D1D" w:rsidRPr="00DB5D1D" w:rsidRDefault="00DB5D1D" w:rsidP="00DB5D1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B5D1D">
        <w:rPr>
          <w:rFonts w:ascii="Times New Roman" w:eastAsia="Times New Roman" w:hAnsi="Times New Roman" w:cs="Times New Roman"/>
          <w:b/>
          <w:bCs/>
          <w:color w:val="1E2120"/>
          <w:sz w:val="30"/>
          <w:szCs w:val="30"/>
          <w:lang w:eastAsia="ru-RU"/>
        </w:rPr>
        <w:t>6. Взаимоотношения. Связи по должности</w:t>
      </w:r>
    </w:p>
    <w:p w:rsidR="00DB5D1D" w:rsidRPr="00DB5D1D"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ОБЖ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DB5D1D">
        <w:rPr>
          <w:rFonts w:ascii="Times New Roman" w:eastAsia="Times New Roman" w:hAnsi="Times New Roman" w:cs="Times New Roman"/>
          <w:color w:val="1E2120"/>
          <w:sz w:val="27"/>
          <w:szCs w:val="27"/>
          <w:lang w:eastAsia="ru-RU"/>
        </w:rPr>
        <w:br/>
        <w:t>6.2. Учитель ОБЖ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DB5D1D">
        <w:rPr>
          <w:rFonts w:ascii="Times New Roman" w:eastAsia="Times New Roman" w:hAnsi="Times New Roman" w:cs="Times New Roman"/>
          <w:color w:val="1E2120"/>
          <w:sz w:val="27"/>
          <w:szCs w:val="27"/>
          <w:lang w:eastAsia="ru-RU"/>
        </w:rPr>
        <w:br/>
        <w:t>6.3. Во время каникул, не приходящихся на отпуск, учитель ОБЖ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DB5D1D">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ОБЖ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DB5D1D">
        <w:rPr>
          <w:rFonts w:ascii="Times New Roman" w:eastAsia="Times New Roman" w:hAnsi="Times New Roman" w:cs="Times New Roman"/>
          <w:color w:val="1E2120"/>
          <w:sz w:val="27"/>
          <w:szCs w:val="27"/>
          <w:lang w:eastAsia="ru-RU"/>
        </w:rPr>
        <w:br/>
        <w:t>6.5. Консультирует классных руководителей по проведению бесед с учащимися по вопросам безопасности жизнедеятельности.</w:t>
      </w:r>
      <w:r w:rsidRPr="00DB5D1D">
        <w:rPr>
          <w:rFonts w:ascii="Times New Roman" w:eastAsia="Times New Roman" w:hAnsi="Times New Roman" w:cs="Times New Roman"/>
          <w:color w:val="1E2120"/>
          <w:sz w:val="27"/>
          <w:szCs w:val="27"/>
          <w:lang w:eastAsia="ru-RU"/>
        </w:rPr>
        <w:br/>
        <w:t xml:space="preserve">6.6. Согласно годовому плану работы общеобразовательной организации принимает участие в педагогических советах, производственных совещаниях, </w:t>
      </w:r>
      <w:r w:rsidRPr="00DB5D1D">
        <w:rPr>
          <w:rFonts w:ascii="Times New Roman" w:eastAsia="Times New Roman" w:hAnsi="Times New Roman" w:cs="Times New Roman"/>
          <w:color w:val="1E2120"/>
          <w:sz w:val="27"/>
          <w:szCs w:val="27"/>
          <w:lang w:eastAsia="ru-RU"/>
        </w:rPr>
        <w:lastRenderedPageBreak/>
        <w:t>совещаниях при директоре, семинарах, круглых столах, месячниках безопасности, а также в предметных школьных МО и методических объединениях учителей ОБЖ, которые проводятся вышестоящей организацией.</w:t>
      </w:r>
      <w:r w:rsidRPr="00DB5D1D">
        <w:rPr>
          <w:rFonts w:ascii="Times New Roman" w:eastAsia="Times New Roman" w:hAnsi="Times New Roman" w:cs="Times New Roman"/>
          <w:color w:val="1E2120"/>
          <w:sz w:val="27"/>
          <w:szCs w:val="27"/>
          <w:lang w:eastAsia="ru-RU"/>
        </w:rPr>
        <w:br/>
        <w:t>6.7.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DB5D1D">
        <w:rPr>
          <w:rFonts w:ascii="Times New Roman" w:eastAsia="Times New Roman" w:hAnsi="Times New Roman" w:cs="Times New Roman"/>
          <w:color w:val="1E2120"/>
          <w:sz w:val="27"/>
          <w:szCs w:val="27"/>
          <w:lang w:eastAsia="ru-RU"/>
        </w:rPr>
        <w:br/>
        <w:t>6.8.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DB5D1D">
        <w:rPr>
          <w:rFonts w:ascii="Times New Roman" w:eastAsia="Times New Roman" w:hAnsi="Times New Roman" w:cs="Times New Roman"/>
          <w:color w:val="1E2120"/>
          <w:sz w:val="27"/>
          <w:szCs w:val="27"/>
          <w:lang w:eastAsia="ru-RU"/>
        </w:rPr>
        <w:br/>
        <w:t>6.9.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DB5D1D">
        <w:rPr>
          <w:rFonts w:ascii="Times New Roman" w:eastAsia="Times New Roman" w:hAnsi="Times New Roman" w:cs="Times New Roman"/>
          <w:color w:val="1E2120"/>
          <w:sz w:val="27"/>
          <w:szCs w:val="27"/>
          <w:lang w:eastAsia="ru-RU"/>
        </w:rPr>
        <w:br/>
        <w:t>6.10. Взаимодействует с директором школы и заместителем директора по административно-хозяйственной работе в целях обеспечения школьников и сотрудников индивидуальными средствами защиты органов дыхания на случай чрезвычайной ситуации.</w:t>
      </w:r>
      <w:r w:rsidRPr="00DB5D1D">
        <w:rPr>
          <w:rFonts w:ascii="Times New Roman" w:eastAsia="Times New Roman" w:hAnsi="Times New Roman" w:cs="Times New Roman"/>
          <w:color w:val="1E2120"/>
          <w:sz w:val="27"/>
          <w:szCs w:val="27"/>
          <w:lang w:eastAsia="ru-RU"/>
        </w:rPr>
        <w:br/>
        <w:t>6.11.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DB5D1D">
        <w:rPr>
          <w:rFonts w:ascii="Times New Roman" w:eastAsia="Times New Roman" w:hAnsi="Times New Roman" w:cs="Times New Roman"/>
          <w:color w:val="1E2120"/>
          <w:sz w:val="27"/>
          <w:szCs w:val="27"/>
          <w:lang w:eastAsia="ru-RU"/>
        </w:rPr>
        <w:br/>
        <w:t>6.12. Сообщает директору и его заместителям информацию, полученную на совещаниях, семинарах, конференциях непосредственно после ее получения.</w:t>
      </w:r>
      <w:r w:rsidRPr="00DB5D1D">
        <w:rPr>
          <w:rFonts w:ascii="Times New Roman" w:eastAsia="Times New Roman" w:hAnsi="Times New Roman" w:cs="Times New Roman"/>
          <w:color w:val="1E2120"/>
          <w:sz w:val="27"/>
          <w:szCs w:val="27"/>
          <w:lang w:eastAsia="ru-RU"/>
        </w:rPr>
        <w:br/>
        <w:t>6.13. Принимает под свою персональную ответственность материальные ценности с непосредственным использованием и хранением их в кабинете ОБЖ в случае, если является заведующим учебным кабинетом.</w:t>
      </w:r>
      <w:r w:rsidRPr="00DB5D1D">
        <w:rPr>
          <w:rFonts w:ascii="Times New Roman" w:eastAsia="Times New Roman" w:hAnsi="Times New Roman" w:cs="Times New Roman"/>
          <w:color w:val="1E2120"/>
          <w:sz w:val="27"/>
          <w:szCs w:val="27"/>
          <w:lang w:eastAsia="ru-RU"/>
        </w:rPr>
        <w:br/>
        <w:t>6.14.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DB5D1D" w:rsidRPr="00DB5D1D" w:rsidRDefault="00DB5D1D" w:rsidP="00DB5D1D">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B5D1D">
        <w:rPr>
          <w:rFonts w:ascii="Times New Roman" w:eastAsia="Times New Roman" w:hAnsi="Times New Roman" w:cs="Times New Roman"/>
          <w:b/>
          <w:bCs/>
          <w:color w:val="1E2120"/>
          <w:sz w:val="30"/>
          <w:szCs w:val="30"/>
          <w:lang w:eastAsia="ru-RU"/>
        </w:rPr>
        <w:t>7. Заключительные положения</w:t>
      </w:r>
    </w:p>
    <w:p w:rsidR="00DB5D1D" w:rsidRPr="00DB5D1D" w:rsidRDefault="00DB5D1D" w:rsidP="00DB5D1D">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DB5D1D">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DB5D1D">
        <w:rPr>
          <w:rFonts w:ascii="Times New Roman" w:eastAsia="Times New Roman" w:hAnsi="Times New Roman" w:cs="Times New Roman"/>
          <w:color w:val="1E2120"/>
          <w:sz w:val="27"/>
          <w:szCs w:val="27"/>
          <w:lang w:eastAsia="ru-RU"/>
        </w:rPr>
        <w:br/>
        <w:t>7.3. Факт ознакомления учителя ОБЖ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DB5D1D"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inherit" w:eastAsia="Times New Roman" w:hAnsi="inherit" w:cs="Times New Roman"/>
          <w:i/>
          <w:iCs/>
          <w:color w:val="1E2120"/>
          <w:sz w:val="27"/>
          <w:szCs w:val="27"/>
          <w:bdr w:val="none" w:sz="0" w:space="0" w:color="auto" w:frame="1"/>
          <w:lang w:eastAsia="ru-RU"/>
        </w:rPr>
        <w:lastRenderedPageBreak/>
        <w:t>С должностной инструкцией ознакомлен (а), один экземпляр получил (а) на руки.</w:t>
      </w:r>
      <w:r w:rsidRPr="00DB5D1D">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7E7BE5" w:rsidRPr="00DB5D1D" w:rsidRDefault="00DB5D1D" w:rsidP="00DB5D1D">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DB5D1D">
        <w:rPr>
          <w:rFonts w:ascii="Times New Roman" w:eastAsia="Times New Roman" w:hAnsi="Times New Roman" w:cs="Times New Roman"/>
          <w:color w:val="1E2120"/>
          <w:sz w:val="27"/>
          <w:szCs w:val="27"/>
          <w:lang w:eastAsia="ru-RU"/>
        </w:rPr>
        <w:t> </w:t>
      </w:r>
    </w:p>
    <w:sectPr w:rsidR="007E7BE5" w:rsidRPr="00DB5D1D" w:rsidSect="00DB5D1D">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18F6"/>
    <w:multiLevelType w:val="multilevel"/>
    <w:tmpl w:val="8EF49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9C1D4B"/>
    <w:multiLevelType w:val="multilevel"/>
    <w:tmpl w:val="103C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DB64F0"/>
    <w:multiLevelType w:val="multilevel"/>
    <w:tmpl w:val="09BAA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64520A"/>
    <w:multiLevelType w:val="multilevel"/>
    <w:tmpl w:val="1C20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8D4C00"/>
    <w:multiLevelType w:val="multilevel"/>
    <w:tmpl w:val="D62E2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A36F35"/>
    <w:multiLevelType w:val="multilevel"/>
    <w:tmpl w:val="0C4E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EA01F03"/>
    <w:multiLevelType w:val="multilevel"/>
    <w:tmpl w:val="BBB22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5A09F9"/>
    <w:multiLevelType w:val="multilevel"/>
    <w:tmpl w:val="7E6E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2704036"/>
    <w:multiLevelType w:val="multilevel"/>
    <w:tmpl w:val="4930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8E276D1"/>
    <w:multiLevelType w:val="multilevel"/>
    <w:tmpl w:val="11FC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1EA740A"/>
    <w:multiLevelType w:val="multilevel"/>
    <w:tmpl w:val="F5148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39573F0"/>
    <w:multiLevelType w:val="multilevel"/>
    <w:tmpl w:val="2C926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AE3B25"/>
    <w:multiLevelType w:val="multilevel"/>
    <w:tmpl w:val="5928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
  </w:num>
  <w:num w:numId="3">
    <w:abstractNumId w:val="0"/>
  </w:num>
  <w:num w:numId="4">
    <w:abstractNumId w:val="9"/>
  </w:num>
  <w:num w:numId="5">
    <w:abstractNumId w:val="7"/>
  </w:num>
  <w:num w:numId="6">
    <w:abstractNumId w:val="6"/>
  </w:num>
  <w:num w:numId="7">
    <w:abstractNumId w:val="8"/>
  </w:num>
  <w:num w:numId="8">
    <w:abstractNumId w:val="4"/>
  </w:num>
  <w:num w:numId="9">
    <w:abstractNumId w:val="10"/>
  </w:num>
  <w:num w:numId="10">
    <w:abstractNumId w:val="5"/>
  </w:num>
  <w:num w:numId="11">
    <w:abstractNumId w:val="2"/>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10B"/>
    <w:rsid w:val="0011610B"/>
    <w:rsid w:val="007E7BE5"/>
    <w:rsid w:val="00DB5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07744"/>
  <w15:chartTrackingRefBased/>
  <w15:docId w15:val="{467B7818-E8B2-4923-82D7-E86381B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DB5D1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B5D1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B5D1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5D1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B5D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B5D1D"/>
    <w:rPr>
      <w:b/>
      <w:bCs/>
    </w:rPr>
  </w:style>
  <w:style w:type="character" w:styleId="a5">
    <w:name w:val="Emphasis"/>
    <w:basedOn w:val="a0"/>
    <w:uiPriority w:val="20"/>
    <w:qFormat/>
    <w:rsid w:val="00DB5D1D"/>
    <w:rPr>
      <w:i/>
      <w:iCs/>
    </w:rPr>
  </w:style>
  <w:style w:type="character" w:styleId="a6">
    <w:name w:val="Hyperlink"/>
    <w:basedOn w:val="a0"/>
    <w:uiPriority w:val="99"/>
    <w:semiHidden/>
    <w:unhideWhenUsed/>
    <w:rsid w:val="00DB5D1D"/>
    <w:rPr>
      <w:color w:val="0000FF"/>
      <w:u w:val="single"/>
    </w:rPr>
  </w:style>
  <w:style w:type="character" w:customStyle="1" w:styleId="text-download">
    <w:name w:val="text-download"/>
    <w:basedOn w:val="a0"/>
    <w:rsid w:val="00DB5D1D"/>
  </w:style>
  <w:style w:type="character" w:customStyle="1" w:styleId="uscl-over-counter">
    <w:name w:val="uscl-over-counter"/>
    <w:basedOn w:val="a0"/>
    <w:rsid w:val="00DB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717566">
      <w:bodyDiv w:val="1"/>
      <w:marLeft w:val="0"/>
      <w:marRight w:val="0"/>
      <w:marTop w:val="0"/>
      <w:marBottom w:val="0"/>
      <w:divBdr>
        <w:top w:val="none" w:sz="0" w:space="0" w:color="auto"/>
        <w:left w:val="none" w:sz="0" w:space="0" w:color="auto"/>
        <w:bottom w:val="none" w:sz="0" w:space="0" w:color="auto"/>
        <w:right w:val="none" w:sz="0" w:space="0" w:color="auto"/>
      </w:divBdr>
      <w:divsChild>
        <w:div w:id="171921715">
          <w:marLeft w:val="0"/>
          <w:marRight w:val="0"/>
          <w:marTop w:val="0"/>
          <w:marBottom w:val="0"/>
          <w:divBdr>
            <w:top w:val="none" w:sz="0" w:space="0" w:color="auto"/>
            <w:left w:val="none" w:sz="0" w:space="0" w:color="auto"/>
            <w:bottom w:val="none" w:sz="0" w:space="0" w:color="auto"/>
            <w:right w:val="none" w:sz="0" w:space="0" w:color="auto"/>
          </w:divBdr>
          <w:divsChild>
            <w:div w:id="1851286125">
              <w:marLeft w:val="0"/>
              <w:marRight w:val="0"/>
              <w:marTop w:val="0"/>
              <w:marBottom w:val="0"/>
              <w:divBdr>
                <w:top w:val="none" w:sz="0" w:space="0" w:color="auto"/>
                <w:left w:val="none" w:sz="0" w:space="0" w:color="auto"/>
                <w:bottom w:val="none" w:sz="0" w:space="0" w:color="auto"/>
                <w:right w:val="none" w:sz="0" w:space="0" w:color="auto"/>
              </w:divBdr>
              <w:divsChild>
                <w:div w:id="960648427">
                  <w:marLeft w:val="0"/>
                  <w:marRight w:val="0"/>
                  <w:marTop w:val="0"/>
                  <w:marBottom w:val="0"/>
                  <w:divBdr>
                    <w:top w:val="none" w:sz="0" w:space="0" w:color="auto"/>
                    <w:left w:val="none" w:sz="0" w:space="0" w:color="auto"/>
                    <w:bottom w:val="none" w:sz="0" w:space="0" w:color="auto"/>
                    <w:right w:val="none" w:sz="0" w:space="0" w:color="auto"/>
                  </w:divBdr>
                  <w:divsChild>
                    <w:div w:id="1666056627">
                      <w:marLeft w:val="0"/>
                      <w:marRight w:val="0"/>
                      <w:marTop w:val="0"/>
                      <w:marBottom w:val="0"/>
                      <w:divBdr>
                        <w:top w:val="none" w:sz="0" w:space="0" w:color="auto"/>
                        <w:left w:val="none" w:sz="0" w:space="0" w:color="auto"/>
                        <w:bottom w:val="none" w:sz="0" w:space="0" w:color="auto"/>
                        <w:right w:val="none" w:sz="0" w:space="0" w:color="auto"/>
                      </w:divBdr>
                      <w:divsChild>
                        <w:div w:id="674381124">
                          <w:marLeft w:val="0"/>
                          <w:marRight w:val="0"/>
                          <w:marTop w:val="0"/>
                          <w:marBottom w:val="0"/>
                          <w:divBdr>
                            <w:top w:val="none" w:sz="0" w:space="0" w:color="auto"/>
                            <w:left w:val="none" w:sz="0" w:space="0" w:color="auto"/>
                            <w:bottom w:val="none" w:sz="0" w:space="0" w:color="auto"/>
                            <w:right w:val="none" w:sz="0" w:space="0" w:color="auto"/>
                          </w:divBdr>
                          <w:divsChild>
                            <w:div w:id="859589348">
                              <w:marLeft w:val="0"/>
                              <w:marRight w:val="0"/>
                              <w:marTop w:val="0"/>
                              <w:marBottom w:val="0"/>
                              <w:divBdr>
                                <w:top w:val="none" w:sz="0" w:space="0" w:color="auto"/>
                                <w:left w:val="none" w:sz="0" w:space="0" w:color="auto"/>
                                <w:bottom w:val="none" w:sz="0" w:space="0" w:color="auto"/>
                                <w:right w:val="none" w:sz="0" w:space="0" w:color="auto"/>
                              </w:divBdr>
                              <w:divsChild>
                                <w:div w:id="181213350">
                                  <w:marLeft w:val="0"/>
                                  <w:marRight w:val="0"/>
                                  <w:marTop w:val="0"/>
                                  <w:marBottom w:val="0"/>
                                  <w:divBdr>
                                    <w:top w:val="none" w:sz="0" w:space="0" w:color="auto"/>
                                    <w:left w:val="none" w:sz="0" w:space="0" w:color="auto"/>
                                    <w:bottom w:val="none" w:sz="0" w:space="0" w:color="auto"/>
                                    <w:right w:val="none" w:sz="0" w:space="0" w:color="auto"/>
                                  </w:divBdr>
                                  <w:divsChild>
                                    <w:div w:id="1023021935">
                                      <w:marLeft w:val="0"/>
                                      <w:marRight w:val="0"/>
                                      <w:marTop w:val="0"/>
                                      <w:marBottom w:val="0"/>
                                      <w:divBdr>
                                        <w:top w:val="none" w:sz="0" w:space="0" w:color="auto"/>
                                        <w:left w:val="none" w:sz="0" w:space="0" w:color="auto"/>
                                        <w:bottom w:val="none" w:sz="0" w:space="0" w:color="auto"/>
                                        <w:right w:val="none" w:sz="0" w:space="0" w:color="auto"/>
                                      </w:divBdr>
                                    </w:div>
                                  </w:divsChild>
                                </w:div>
                                <w:div w:id="1665663606">
                                  <w:marLeft w:val="0"/>
                                  <w:marRight w:val="0"/>
                                  <w:marTop w:val="0"/>
                                  <w:marBottom w:val="0"/>
                                  <w:divBdr>
                                    <w:top w:val="none" w:sz="0" w:space="0" w:color="auto"/>
                                    <w:left w:val="none" w:sz="0" w:space="0" w:color="auto"/>
                                    <w:bottom w:val="none" w:sz="0" w:space="0" w:color="auto"/>
                                    <w:right w:val="none" w:sz="0" w:space="0" w:color="auto"/>
                                  </w:divBdr>
                                  <w:divsChild>
                                    <w:div w:id="570116894">
                                      <w:marLeft w:val="0"/>
                                      <w:marRight w:val="0"/>
                                      <w:marTop w:val="0"/>
                                      <w:marBottom w:val="0"/>
                                      <w:divBdr>
                                        <w:top w:val="none" w:sz="0" w:space="0" w:color="auto"/>
                                        <w:left w:val="none" w:sz="0" w:space="0" w:color="auto"/>
                                        <w:bottom w:val="none" w:sz="0" w:space="0" w:color="auto"/>
                                        <w:right w:val="none" w:sz="0" w:space="0" w:color="auto"/>
                                      </w:divBdr>
                                    </w:div>
                                  </w:divsChild>
                                </w:div>
                                <w:div w:id="453670783">
                                  <w:marLeft w:val="0"/>
                                  <w:marRight w:val="0"/>
                                  <w:marTop w:val="0"/>
                                  <w:marBottom w:val="0"/>
                                  <w:divBdr>
                                    <w:top w:val="none" w:sz="0" w:space="0" w:color="auto"/>
                                    <w:left w:val="none" w:sz="0" w:space="0" w:color="auto"/>
                                    <w:bottom w:val="none" w:sz="0" w:space="0" w:color="auto"/>
                                    <w:right w:val="none" w:sz="0" w:space="0" w:color="auto"/>
                                  </w:divBdr>
                                  <w:divsChild>
                                    <w:div w:id="1616522924">
                                      <w:marLeft w:val="0"/>
                                      <w:marRight w:val="0"/>
                                      <w:marTop w:val="0"/>
                                      <w:marBottom w:val="0"/>
                                      <w:divBdr>
                                        <w:top w:val="none" w:sz="0" w:space="0" w:color="auto"/>
                                        <w:left w:val="none" w:sz="0" w:space="0" w:color="auto"/>
                                        <w:bottom w:val="none" w:sz="0" w:space="0" w:color="auto"/>
                                        <w:right w:val="none" w:sz="0" w:space="0" w:color="auto"/>
                                      </w:divBdr>
                                    </w:div>
                                  </w:divsChild>
                                </w:div>
                                <w:div w:id="752702175">
                                  <w:marLeft w:val="0"/>
                                  <w:marRight w:val="0"/>
                                  <w:marTop w:val="0"/>
                                  <w:marBottom w:val="0"/>
                                  <w:divBdr>
                                    <w:top w:val="none" w:sz="0" w:space="0" w:color="auto"/>
                                    <w:left w:val="none" w:sz="0" w:space="0" w:color="auto"/>
                                    <w:bottom w:val="none" w:sz="0" w:space="0" w:color="auto"/>
                                    <w:right w:val="none" w:sz="0" w:space="0" w:color="auto"/>
                                  </w:divBdr>
                                  <w:divsChild>
                                    <w:div w:id="1659765564">
                                      <w:marLeft w:val="0"/>
                                      <w:marRight w:val="0"/>
                                      <w:marTop w:val="0"/>
                                      <w:marBottom w:val="0"/>
                                      <w:divBdr>
                                        <w:top w:val="none" w:sz="0" w:space="0" w:color="auto"/>
                                        <w:left w:val="none" w:sz="0" w:space="0" w:color="auto"/>
                                        <w:bottom w:val="none" w:sz="0" w:space="0" w:color="auto"/>
                                        <w:right w:val="none" w:sz="0" w:space="0" w:color="auto"/>
                                      </w:divBdr>
                                    </w:div>
                                  </w:divsChild>
                                </w:div>
                                <w:div w:id="44918666">
                                  <w:marLeft w:val="0"/>
                                  <w:marRight w:val="0"/>
                                  <w:marTop w:val="0"/>
                                  <w:marBottom w:val="0"/>
                                  <w:divBdr>
                                    <w:top w:val="none" w:sz="0" w:space="0" w:color="auto"/>
                                    <w:left w:val="none" w:sz="0" w:space="0" w:color="auto"/>
                                    <w:bottom w:val="none" w:sz="0" w:space="0" w:color="auto"/>
                                    <w:right w:val="none" w:sz="0" w:space="0" w:color="auto"/>
                                  </w:divBdr>
                                  <w:divsChild>
                                    <w:div w:id="1227062287">
                                      <w:marLeft w:val="0"/>
                                      <w:marRight w:val="0"/>
                                      <w:marTop w:val="0"/>
                                      <w:marBottom w:val="0"/>
                                      <w:divBdr>
                                        <w:top w:val="none" w:sz="0" w:space="0" w:color="auto"/>
                                        <w:left w:val="none" w:sz="0" w:space="0" w:color="auto"/>
                                        <w:bottom w:val="none" w:sz="0" w:space="0" w:color="auto"/>
                                        <w:right w:val="none" w:sz="0" w:space="0" w:color="auto"/>
                                      </w:divBdr>
                                    </w:div>
                                  </w:divsChild>
                                </w:div>
                                <w:div w:id="382557422">
                                  <w:marLeft w:val="0"/>
                                  <w:marRight w:val="0"/>
                                  <w:marTop w:val="0"/>
                                  <w:marBottom w:val="0"/>
                                  <w:divBdr>
                                    <w:top w:val="none" w:sz="0" w:space="0" w:color="auto"/>
                                    <w:left w:val="none" w:sz="0" w:space="0" w:color="auto"/>
                                    <w:bottom w:val="none" w:sz="0" w:space="0" w:color="auto"/>
                                    <w:right w:val="none" w:sz="0" w:space="0" w:color="auto"/>
                                  </w:divBdr>
                                  <w:divsChild>
                                    <w:div w:id="1078478560">
                                      <w:marLeft w:val="0"/>
                                      <w:marRight w:val="0"/>
                                      <w:marTop w:val="0"/>
                                      <w:marBottom w:val="0"/>
                                      <w:divBdr>
                                        <w:top w:val="none" w:sz="0" w:space="0" w:color="auto"/>
                                        <w:left w:val="none" w:sz="0" w:space="0" w:color="auto"/>
                                        <w:bottom w:val="none" w:sz="0" w:space="0" w:color="auto"/>
                                        <w:right w:val="none" w:sz="0" w:space="0" w:color="auto"/>
                                      </w:divBdr>
                                    </w:div>
                                  </w:divsChild>
                                </w:div>
                                <w:div w:id="1271082900">
                                  <w:marLeft w:val="0"/>
                                  <w:marRight w:val="0"/>
                                  <w:marTop w:val="0"/>
                                  <w:marBottom w:val="0"/>
                                  <w:divBdr>
                                    <w:top w:val="none" w:sz="0" w:space="0" w:color="auto"/>
                                    <w:left w:val="none" w:sz="0" w:space="0" w:color="auto"/>
                                    <w:bottom w:val="none" w:sz="0" w:space="0" w:color="auto"/>
                                    <w:right w:val="none" w:sz="0" w:space="0" w:color="auto"/>
                                  </w:divBdr>
                                  <w:divsChild>
                                    <w:div w:id="716972483">
                                      <w:marLeft w:val="0"/>
                                      <w:marRight w:val="0"/>
                                      <w:marTop w:val="0"/>
                                      <w:marBottom w:val="0"/>
                                      <w:divBdr>
                                        <w:top w:val="none" w:sz="0" w:space="0" w:color="auto"/>
                                        <w:left w:val="none" w:sz="0" w:space="0" w:color="auto"/>
                                        <w:bottom w:val="none" w:sz="0" w:space="0" w:color="auto"/>
                                        <w:right w:val="none" w:sz="0" w:space="0" w:color="auto"/>
                                      </w:divBdr>
                                    </w:div>
                                  </w:divsChild>
                                </w:div>
                                <w:div w:id="157516093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51976580">
                                  <w:marLeft w:val="0"/>
                                  <w:marRight w:val="0"/>
                                  <w:marTop w:val="0"/>
                                  <w:marBottom w:val="0"/>
                                  <w:divBdr>
                                    <w:top w:val="none" w:sz="0" w:space="0" w:color="auto"/>
                                    <w:left w:val="none" w:sz="0" w:space="0" w:color="auto"/>
                                    <w:bottom w:val="none" w:sz="0" w:space="0" w:color="auto"/>
                                    <w:right w:val="none" w:sz="0" w:space="0" w:color="auto"/>
                                  </w:divBdr>
                                </w:div>
                                <w:div w:id="198057257">
                                  <w:marLeft w:val="0"/>
                                  <w:marRight w:val="0"/>
                                  <w:marTop w:val="0"/>
                                  <w:marBottom w:val="0"/>
                                  <w:divBdr>
                                    <w:top w:val="none" w:sz="0" w:space="0" w:color="auto"/>
                                    <w:left w:val="none" w:sz="0" w:space="0" w:color="auto"/>
                                    <w:bottom w:val="none" w:sz="0" w:space="0" w:color="auto"/>
                                    <w:right w:val="none" w:sz="0" w:space="0" w:color="auto"/>
                                  </w:divBdr>
                                  <w:divsChild>
                                    <w:div w:id="333337559">
                                      <w:marLeft w:val="0"/>
                                      <w:marRight w:val="0"/>
                                      <w:marTop w:val="0"/>
                                      <w:marBottom w:val="0"/>
                                      <w:divBdr>
                                        <w:top w:val="none" w:sz="0" w:space="0" w:color="auto"/>
                                        <w:left w:val="none" w:sz="0" w:space="0" w:color="auto"/>
                                        <w:bottom w:val="none" w:sz="0" w:space="0" w:color="auto"/>
                                        <w:right w:val="none" w:sz="0" w:space="0" w:color="auto"/>
                                      </w:divBdr>
                                      <w:divsChild>
                                        <w:div w:id="582031562">
                                          <w:marLeft w:val="0"/>
                                          <w:marRight w:val="0"/>
                                          <w:marTop w:val="0"/>
                                          <w:marBottom w:val="0"/>
                                          <w:divBdr>
                                            <w:top w:val="none" w:sz="0" w:space="0" w:color="auto"/>
                                            <w:left w:val="none" w:sz="0" w:space="0" w:color="auto"/>
                                            <w:bottom w:val="none" w:sz="0" w:space="0" w:color="auto"/>
                                            <w:right w:val="none" w:sz="0" w:space="0" w:color="auto"/>
                                          </w:divBdr>
                                          <w:divsChild>
                                            <w:div w:id="2058167493">
                                              <w:marLeft w:val="0"/>
                                              <w:marRight w:val="0"/>
                                              <w:marTop w:val="0"/>
                                              <w:marBottom w:val="0"/>
                                              <w:divBdr>
                                                <w:top w:val="none" w:sz="0" w:space="0" w:color="auto"/>
                                                <w:left w:val="none" w:sz="0" w:space="0" w:color="auto"/>
                                                <w:bottom w:val="none" w:sz="0" w:space="0" w:color="auto"/>
                                                <w:right w:val="none" w:sz="0" w:space="0" w:color="auto"/>
                                              </w:divBdr>
                                              <w:divsChild>
                                                <w:div w:id="1561597813">
                                                  <w:marLeft w:val="0"/>
                                                  <w:marRight w:val="0"/>
                                                  <w:marTop w:val="0"/>
                                                  <w:marBottom w:val="0"/>
                                                  <w:divBdr>
                                                    <w:top w:val="none" w:sz="0" w:space="0" w:color="auto"/>
                                                    <w:left w:val="none" w:sz="0" w:space="0" w:color="auto"/>
                                                    <w:bottom w:val="none" w:sz="0" w:space="0" w:color="auto"/>
                                                    <w:right w:val="none" w:sz="0" w:space="0" w:color="auto"/>
                                                  </w:divBdr>
                                                  <w:divsChild>
                                                    <w:div w:id="17703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7814462">
      <w:bodyDiv w:val="1"/>
      <w:marLeft w:val="0"/>
      <w:marRight w:val="0"/>
      <w:marTop w:val="0"/>
      <w:marBottom w:val="0"/>
      <w:divBdr>
        <w:top w:val="none" w:sz="0" w:space="0" w:color="auto"/>
        <w:left w:val="none" w:sz="0" w:space="0" w:color="auto"/>
        <w:bottom w:val="none" w:sz="0" w:space="0" w:color="auto"/>
        <w:right w:val="none" w:sz="0" w:space="0" w:color="auto"/>
      </w:divBdr>
      <w:divsChild>
        <w:div w:id="1817449459">
          <w:marLeft w:val="0"/>
          <w:marRight w:val="0"/>
          <w:marTop w:val="0"/>
          <w:marBottom w:val="0"/>
          <w:divBdr>
            <w:top w:val="none" w:sz="0" w:space="0" w:color="auto"/>
            <w:left w:val="none" w:sz="0" w:space="0" w:color="auto"/>
            <w:bottom w:val="none" w:sz="0" w:space="0" w:color="auto"/>
            <w:right w:val="none" w:sz="0" w:space="0" w:color="auto"/>
          </w:divBdr>
          <w:divsChild>
            <w:div w:id="1460105130">
              <w:marLeft w:val="0"/>
              <w:marRight w:val="0"/>
              <w:marTop w:val="0"/>
              <w:marBottom w:val="0"/>
              <w:divBdr>
                <w:top w:val="none" w:sz="0" w:space="0" w:color="auto"/>
                <w:left w:val="none" w:sz="0" w:space="0" w:color="auto"/>
                <w:bottom w:val="none" w:sz="0" w:space="0" w:color="auto"/>
                <w:right w:val="none" w:sz="0" w:space="0" w:color="auto"/>
              </w:divBdr>
              <w:divsChild>
                <w:div w:id="1470049102">
                  <w:marLeft w:val="0"/>
                  <w:marRight w:val="0"/>
                  <w:marTop w:val="0"/>
                  <w:marBottom w:val="0"/>
                  <w:divBdr>
                    <w:top w:val="none" w:sz="0" w:space="0" w:color="auto"/>
                    <w:left w:val="none" w:sz="0" w:space="0" w:color="auto"/>
                    <w:bottom w:val="none" w:sz="0" w:space="0" w:color="auto"/>
                    <w:right w:val="none" w:sz="0" w:space="0" w:color="auto"/>
                  </w:divBdr>
                  <w:divsChild>
                    <w:div w:id="816190925">
                      <w:marLeft w:val="0"/>
                      <w:marRight w:val="0"/>
                      <w:marTop w:val="0"/>
                      <w:marBottom w:val="0"/>
                      <w:divBdr>
                        <w:top w:val="none" w:sz="0" w:space="0" w:color="auto"/>
                        <w:left w:val="none" w:sz="0" w:space="0" w:color="auto"/>
                        <w:bottom w:val="none" w:sz="0" w:space="0" w:color="auto"/>
                        <w:right w:val="none" w:sz="0" w:space="0" w:color="auto"/>
                      </w:divBdr>
                      <w:divsChild>
                        <w:div w:id="1862358900">
                          <w:marLeft w:val="0"/>
                          <w:marRight w:val="0"/>
                          <w:marTop w:val="0"/>
                          <w:marBottom w:val="0"/>
                          <w:divBdr>
                            <w:top w:val="none" w:sz="0" w:space="0" w:color="auto"/>
                            <w:left w:val="none" w:sz="0" w:space="0" w:color="auto"/>
                            <w:bottom w:val="none" w:sz="0" w:space="0" w:color="auto"/>
                            <w:right w:val="none" w:sz="0" w:space="0" w:color="auto"/>
                          </w:divBdr>
                          <w:divsChild>
                            <w:div w:id="1559246708">
                              <w:marLeft w:val="0"/>
                              <w:marRight w:val="0"/>
                              <w:marTop w:val="0"/>
                              <w:marBottom w:val="0"/>
                              <w:divBdr>
                                <w:top w:val="none" w:sz="0" w:space="0" w:color="auto"/>
                                <w:left w:val="none" w:sz="0" w:space="0" w:color="auto"/>
                                <w:bottom w:val="none" w:sz="0" w:space="0" w:color="auto"/>
                                <w:right w:val="none" w:sz="0" w:space="0" w:color="auto"/>
                              </w:divBdr>
                              <w:divsChild>
                                <w:div w:id="1523084822">
                                  <w:marLeft w:val="0"/>
                                  <w:marRight w:val="0"/>
                                  <w:marTop w:val="0"/>
                                  <w:marBottom w:val="0"/>
                                  <w:divBdr>
                                    <w:top w:val="none" w:sz="0" w:space="0" w:color="auto"/>
                                    <w:left w:val="none" w:sz="0" w:space="0" w:color="auto"/>
                                    <w:bottom w:val="none" w:sz="0" w:space="0" w:color="auto"/>
                                    <w:right w:val="none" w:sz="0" w:space="0" w:color="auto"/>
                                  </w:divBdr>
                                  <w:divsChild>
                                    <w:div w:id="1802385044">
                                      <w:marLeft w:val="0"/>
                                      <w:marRight w:val="0"/>
                                      <w:marTop w:val="0"/>
                                      <w:marBottom w:val="0"/>
                                      <w:divBdr>
                                        <w:top w:val="none" w:sz="0" w:space="0" w:color="auto"/>
                                        <w:left w:val="none" w:sz="0" w:space="0" w:color="auto"/>
                                        <w:bottom w:val="none" w:sz="0" w:space="0" w:color="auto"/>
                                        <w:right w:val="none" w:sz="0" w:space="0" w:color="auto"/>
                                      </w:divBdr>
                                    </w:div>
                                  </w:divsChild>
                                </w:div>
                                <w:div w:id="927345599">
                                  <w:marLeft w:val="0"/>
                                  <w:marRight w:val="0"/>
                                  <w:marTop w:val="0"/>
                                  <w:marBottom w:val="0"/>
                                  <w:divBdr>
                                    <w:top w:val="none" w:sz="0" w:space="0" w:color="auto"/>
                                    <w:left w:val="none" w:sz="0" w:space="0" w:color="auto"/>
                                    <w:bottom w:val="none" w:sz="0" w:space="0" w:color="auto"/>
                                    <w:right w:val="none" w:sz="0" w:space="0" w:color="auto"/>
                                  </w:divBdr>
                                  <w:divsChild>
                                    <w:div w:id="1208495345">
                                      <w:marLeft w:val="0"/>
                                      <w:marRight w:val="0"/>
                                      <w:marTop w:val="0"/>
                                      <w:marBottom w:val="0"/>
                                      <w:divBdr>
                                        <w:top w:val="none" w:sz="0" w:space="0" w:color="auto"/>
                                        <w:left w:val="none" w:sz="0" w:space="0" w:color="auto"/>
                                        <w:bottom w:val="none" w:sz="0" w:space="0" w:color="auto"/>
                                        <w:right w:val="none" w:sz="0" w:space="0" w:color="auto"/>
                                      </w:divBdr>
                                    </w:div>
                                  </w:divsChild>
                                </w:div>
                                <w:div w:id="1455058494">
                                  <w:marLeft w:val="0"/>
                                  <w:marRight w:val="0"/>
                                  <w:marTop w:val="0"/>
                                  <w:marBottom w:val="0"/>
                                  <w:divBdr>
                                    <w:top w:val="none" w:sz="0" w:space="0" w:color="auto"/>
                                    <w:left w:val="none" w:sz="0" w:space="0" w:color="auto"/>
                                    <w:bottom w:val="none" w:sz="0" w:space="0" w:color="auto"/>
                                    <w:right w:val="none" w:sz="0" w:space="0" w:color="auto"/>
                                  </w:divBdr>
                                  <w:divsChild>
                                    <w:div w:id="4527598">
                                      <w:marLeft w:val="0"/>
                                      <w:marRight w:val="0"/>
                                      <w:marTop w:val="0"/>
                                      <w:marBottom w:val="0"/>
                                      <w:divBdr>
                                        <w:top w:val="none" w:sz="0" w:space="0" w:color="auto"/>
                                        <w:left w:val="none" w:sz="0" w:space="0" w:color="auto"/>
                                        <w:bottom w:val="none" w:sz="0" w:space="0" w:color="auto"/>
                                        <w:right w:val="none" w:sz="0" w:space="0" w:color="auto"/>
                                      </w:divBdr>
                                    </w:div>
                                  </w:divsChild>
                                </w:div>
                                <w:div w:id="1534883283">
                                  <w:marLeft w:val="0"/>
                                  <w:marRight w:val="0"/>
                                  <w:marTop w:val="0"/>
                                  <w:marBottom w:val="0"/>
                                  <w:divBdr>
                                    <w:top w:val="none" w:sz="0" w:space="0" w:color="auto"/>
                                    <w:left w:val="none" w:sz="0" w:space="0" w:color="auto"/>
                                    <w:bottom w:val="none" w:sz="0" w:space="0" w:color="auto"/>
                                    <w:right w:val="none" w:sz="0" w:space="0" w:color="auto"/>
                                  </w:divBdr>
                                  <w:divsChild>
                                    <w:div w:id="1927349384">
                                      <w:marLeft w:val="0"/>
                                      <w:marRight w:val="0"/>
                                      <w:marTop w:val="0"/>
                                      <w:marBottom w:val="0"/>
                                      <w:divBdr>
                                        <w:top w:val="none" w:sz="0" w:space="0" w:color="auto"/>
                                        <w:left w:val="none" w:sz="0" w:space="0" w:color="auto"/>
                                        <w:bottom w:val="none" w:sz="0" w:space="0" w:color="auto"/>
                                        <w:right w:val="none" w:sz="0" w:space="0" w:color="auto"/>
                                      </w:divBdr>
                                    </w:div>
                                  </w:divsChild>
                                </w:div>
                                <w:div w:id="268583209">
                                  <w:marLeft w:val="0"/>
                                  <w:marRight w:val="0"/>
                                  <w:marTop w:val="0"/>
                                  <w:marBottom w:val="0"/>
                                  <w:divBdr>
                                    <w:top w:val="none" w:sz="0" w:space="0" w:color="auto"/>
                                    <w:left w:val="none" w:sz="0" w:space="0" w:color="auto"/>
                                    <w:bottom w:val="none" w:sz="0" w:space="0" w:color="auto"/>
                                    <w:right w:val="none" w:sz="0" w:space="0" w:color="auto"/>
                                  </w:divBdr>
                                  <w:divsChild>
                                    <w:div w:id="997420177">
                                      <w:marLeft w:val="0"/>
                                      <w:marRight w:val="0"/>
                                      <w:marTop w:val="0"/>
                                      <w:marBottom w:val="0"/>
                                      <w:divBdr>
                                        <w:top w:val="none" w:sz="0" w:space="0" w:color="auto"/>
                                        <w:left w:val="none" w:sz="0" w:space="0" w:color="auto"/>
                                        <w:bottom w:val="none" w:sz="0" w:space="0" w:color="auto"/>
                                        <w:right w:val="none" w:sz="0" w:space="0" w:color="auto"/>
                                      </w:divBdr>
                                    </w:div>
                                  </w:divsChild>
                                </w:div>
                                <w:div w:id="1474056033">
                                  <w:marLeft w:val="0"/>
                                  <w:marRight w:val="0"/>
                                  <w:marTop w:val="0"/>
                                  <w:marBottom w:val="0"/>
                                  <w:divBdr>
                                    <w:top w:val="none" w:sz="0" w:space="0" w:color="auto"/>
                                    <w:left w:val="none" w:sz="0" w:space="0" w:color="auto"/>
                                    <w:bottom w:val="none" w:sz="0" w:space="0" w:color="auto"/>
                                    <w:right w:val="none" w:sz="0" w:space="0" w:color="auto"/>
                                  </w:divBdr>
                                  <w:divsChild>
                                    <w:div w:id="1883469831">
                                      <w:marLeft w:val="0"/>
                                      <w:marRight w:val="0"/>
                                      <w:marTop w:val="0"/>
                                      <w:marBottom w:val="0"/>
                                      <w:divBdr>
                                        <w:top w:val="none" w:sz="0" w:space="0" w:color="auto"/>
                                        <w:left w:val="none" w:sz="0" w:space="0" w:color="auto"/>
                                        <w:bottom w:val="none" w:sz="0" w:space="0" w:color="auto"/>
                                        <w:right w:val="none" w:sz="0" w:space="0" w:color="auto"/>
                                      </w:divBdr>
                                    </w:div>
                                  </w:divsChild>
                                </w:div>
                                <w:div w:id="1771579138">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22825102">
                                  <w:marLeft w:val="0"/>
                                  <w:marRight w:val="0"/>
                                  <w:marTop w:val="0"/>
                                  <w:marBottom w:val="0"/>
                                  <w:divBdr>
                                    <w:top w:val="none" w:sz="0" w:space="0" w:color="auto"/>
                                    <w:left w:val="none" w:sz="0" w:space="0" w:color="auto"/>
                                    <w:bottom w:val="none" w:sz="0" w:space="0" w:color="auto"/>
                                    <w:right w:val="none" w:sz="0" w:space="0" w:color="auto"/>
                                  </w:divBdr>
                                </w:div>
                                <w:div w:id="344330941">
                                  <w:marLeft w:val="0"/>
                                  <w:marRight w:val="0"/>
                                  <w:marTop w:val="0"/>
                                  <w:marBottom w:val="0"/>
                                  <w:divBdr>
                                    <w:top w:val="none" w:sz="0" w:space="0" w:color="auto"/>
                                    <w:left w:val="none" w:sz="0" w:space="0" w:color="auto"/>
                                    <w:bottom w:val="none" w:sz="0" w:space="0" w:color="auto"/>
                                    <w:right w:val="none" w:sz="0" w:space="0" w:color="auto"/>
                                  </w:divBdr>
                                  <w:divsChild>
                                    <w:div w:id="452482251">
                                      <w:marLeft w:val="0"/>
                                      <w:marRight w:val="0"/>
                                      <w:marTop w:val="0"/>
                                      <w:marBottom w:val="0"/>
                                      <w:divBdr>
                                        <w:top w:val="none" w:sz="0" w:space="0" w:color="auto"/>
                                        <w:left w:val="none" w:sz="0" w:space="0" w:color="auto"/>
                                        <w:bottom w:val="none" w:sz="0" w:space="0" w:color="auto"/>
                                        <w:right w:val="none" w:sz="0" w:space="0" w:color="auto"/>
                                      </w:divBdr>
                                      <w:divsChild>
                                        <w:div w:id="726342482">
                                          <w:marLeft w:val="0"/>
                                          <w:marRight w:val="0"/>
                                          <w:marTop w:val="0"/>
                                          <w:marBottom w:val="0"/>
                                          <w:divBdr>
                                            <w:top w:val="none" w:sz="0" w:space="0" w:color="auto"/>
                                            <w:left w:val="none" w:sz="0" w:space="0" w:color="auto"/>
                                            <w:bottom w:val="none" w:sz="0" w:space="0" w:color="auto"/>
                                            <w:right w:val="none" w:sz="0" w:space="0" w:color="auto"/>
                                          </w:divBdr>
                                          <w:divsChild>
                                            <w:div w:id="463012175">
                                              <w:marLeft w:val="0"/>
                                              <w:marRight w:val="0"/>
                                              <w:marTop w:val="0"/>
                                              <w:marBottom w:val="0"/>
                                              <w:divBdr>
                                                <w:top w:val="none" w:sz="0" w:space="0" w:color="auto"/>
                                                <w:left w:val="none" w:sz="0" w:space="0" w:color="auto"/>
                                                <w:bottom w:val="none" w:sz="0" w:space="0" w:color="auto"/>
                                                <w:right w:val="none" w:sz="0" w:space="0" w:color="auto"/>
                                              </w:divBdr>
                                              <w:divsChild>
                                                <w:div w:id="1702049927">
                                                  <w:marLeft w:val="0"/>
                                                  <w:marRight w:val="0"/>
                                                  <w:marTop w:val="0"/>
                                                  <w:marBottom w:val="0"/>
                                                  <w:divBdr>
                                                    <w:top w:val="none" w:sz="0" w:space="0" w:color="auto"/>
                                                    <w:left w:val="none" w:sz="0" w:space="0" w:color="auto"/>
                                                    <w:bottom w:val="none" w:sz="0" w:space="0" w:color="auto"/>
                                                    <w:right w:val="none" w:sz="0" w:space="0" w:color="auto"/>
                                                  </w:divBdr>
                                                  <w:divsChild>
                                                    <w:div w:id="208930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2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5948</Words>
  <Characters>33906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2022-09-14T15:29:00Z</dcterms:created>
  <dcterms:modified xsi:type="dcterms:W3CDTF">2022-09-14T15:29:00Z</dcterms:modified>
</cp:coreProperties>
</file>